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9E8BA" w14:textId="7171E72F" w:rsidR="00FF44F1" w:rsidRDefault="00FF44F1" w:rsidP="008A0256">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14:paraId="7A32EC32" w14:textId="41F9DB9C" w:rsidR="008A0256" w:rsidRPr="00CD728A" w:rsidRDefault="00AD2A1B" w:rsidP="008A0256">
      <w:pPr>
        <w:rPr>
          <w:rFonts w:ascii="Times New Roman" w:hAnsi="Times New Roman" w:cs="Times New Roman"/>
          <w:b/>
          <w:bCs/>
          <w:sz w:val="20"/>
          <w:szCs w:val="20"/>
        </w:rPr>
      </w:pPr>
      <w:r w:rsidRPr="009A7CD7">
        <w:rPr>
          <w:rFonts w:ascii="Times New Roman" w:hAnsi="Times New Roman" w:cs="Times New Roman"/>
          <w:b/>
          <w:bCs/>
          <w:sz w:val="20"/>
          <w:szCs w:val="20"/>
        </w:rPr>
        <w:t>S.08.01- Open derivatives</w:t>
      </w:r>
      <w:r w:rsidR="008A0256" w:rsidRPr="00CD728A">
        <w:rPr>
          <w:rFonts w:ascii="Times New Roman" w:hAnsi="Times New Roman" w:cs="Times New Roman"/>
          <w:b/>
          <w:bCs/>
          <w:sz w:val="20"/>
          <w:szCs w:val="20"/>
        </w:rPr>
        <w:t xml:space="preserve"> (old Derivatives D2O)</w:t>
      </w:r>
    </w:p>
    <w:p w14:paraId="3B53F6C5" w14:textId="0DC62359" w:rsidR="00404B62" w:rsidRPr="009A7CD7" w:rsidRDefault="00FD0DAC">
      <w:pPr>
        <w:rPr>
          <w:rFonts w:ascii="Times New Roman" w:hAnsi="Times New Roman" w:cs="Times New Roman"/>
          <w:b/>
          <w:bCs/>
          <w:sz w:val="20"/>
          <w:szCs w:val="20"/>
        </w:rPr>
      </w:pPr>
      <w:r w:rsidRPr="009A7CD7">
        <w:rPr>
          <w:rFonts w:ascii="Times New Roman" w:hAnsi="Times New Roman" w:cs="Times New Roman"/>
          <w:b/>
          <w:bCs/>
          <w:sz w:val="20"/>
          <w:szCs w:val="20"/>
        </w:rPr>
        <w:t xml:space="preserve">General </w:t>
      </w:r>
      <w:r w:rsidR="00F7463E" w:rsidRPr="009A7CD7">
        <w:rPr>
          <w:rFonts w:ascii="Times New Roman" w:hAnsi="Times New Roman" w:cs="Times New Roman"/>
          <w:b/>
          <w:bCs/>
          <w:sz w:val="20"/>
          <w:szCs w:val="20"/>
        </w:rPr>
        <w:t>comments:</w:t>
      </w:r>
    </w:p>
    <w:p w14:paraId="670AF409" w14:textId="77777777" w:rsidR="00F7463E" w:rsidRDefault="00F7463E" w:rsidP="00F7463E">
      <w:pPr>
        <w:jc w:val="both"/>
        <w:rPr>
          <w:rFonts w:ascii="Times New Roman" w:hAnsi="Times New Roman" w:cs="Times New Roman"/>
          <w:sz w:val="20"/>
          <w:szCs w:val="20"/>
        </w:rPr>
      </w:pPr>
      <w:r w:rsidRPr="009A7CD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FE1B226" w14:textId="77777777" w:rsidR="00CC5AD7" w:rsidRDefault="00CC5AD7" w:rsidP="00CC5AD7">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14:paraId="05EB47EA" w14:textId="648DBF6F" w:rsidR="00CE1363" w:rsidRDefault="00EB633C" w:rsidP="009A7CD7">
      <w:pPr>
        <w:jc w:val="both"/>
        <w:rPr>
          <w:rFonts w:ascii="Times New Roman" w:hAnsi="Times New Roman" w:cs="Times New Roman"/>
          <w:sz w:val="20"/>
          <w:szCs w:val="20"/>
        </w:rPr>
      </w:pPr>
      <w:r w:rsidRPr="00CD728A">
        <w:rPr>
          <w:rFonts w:ascii="Times New Roman" w:hAnsi="Times New Roman" w:cs="Times New Roman"/>
          <w:bCs/>
          <w:sz w:val="20"/>
          <w:szCs w:val="20"/>
        </w:rPr>
        <w:t xml:space="preserve">The derivatives categories referred to in this template are the ones </w:t>
      </w:r>
      <w:r w:rsidRPr="00D56C74">
        <w:rPr>
          <w:rFonts w:ascii="Times New Roman" w:hAnsi="Times New Roman" w:cs="Times New Roman"/>
          <w:bCs/>
          <w:sz w:val="20"/>
          <w:szCs w:val="20"/>
        </w:rPr>
        <w:t>defined in Annex I</w:t>
      </w:r>
      <w:del w:id="2" w:author="Author">
        <w:r w:rsidRPr="00D56C74" w:rsidDel="003A5CA8">
          <w:rPr>
            <w:rFonts w:ascii="Times New Roman" w:hAnsi="Times New Roman" w:cs="Times New Roman"/>
            <w:bCs/>
            <w:sz w:val="20"/>
            <w:szCs w:val="20"/>
          </w:rPr>
          <w:delText>II</w:delText>
        </w:r>
      </w:del>
      <w:ins w:id="3" w:author="Author">
        <w:r w:rsidR="003A5CA8">
          <w:rPr>
            <w:rFonts w:ascii="Times New Roman" w:hAnsi="Times New Roman" w:cs="Times New Roman"/>
            <w:bCs/>
            <w:sz w:val="20"/>
            <w:szCs w:val="20"/>
          </w:rPr>
          <w:t>V</w:t>
        </w:r>
      </w:ins>
      <w:r w:rsidRPr="00D56C74">
        <w:rPr>
          <w:rFonts w:ascii="Times New Roman" w:hAnsi="Times New Roman" w:cs="Times New Roman"/>
          <w:bCs/>
          <w:sz w:val="20"/>
          <w:szCs w:val="20"/>
        </w:rPr>
        <w:t xml:space="preserve"> – </w:t>
      </w:r>
      <w:r w:rsidR="00D56C74" w:rsidRPr="009A7CD7">
        <w:rPr>
          <w:rFonts w:ascii="Times New Roman" w:hAnsi="Times New Roman" w:cs="Times New Roman"/>
          <w:bCs/>
          <w:sz w:val="20"/>
          <w:szCs w:val="20"/>
        </w:rPr>
        <w:t>Assets</w:t>
      </w:r>
      <w:r w:rsidRPr="009A7CD7">
        <w:rPr>
          <w:rFonts w:ascii="Times New Roman" w:hAnsi="Times New Roman" w:cs="Times New Roman"/>
          <w:bCs/>
          <w:sz w:val="20"/>
          <w:szCs w:val="20"/>
        </w:rPr>
        <w:t xml:space="preserve"> Categories of this Regulation and </w:t>
      </w:r>
      <w:r w:rsidRPr="00D56C74">
        <w:rPr>
          <w:rFonts w:ascii="Times New Roman" w:hAnsi="Times New Roman" w:cs="Times New Roman"/>
          <w:sz w:val="20"/>
          <w:szCs w:val="20"/>
        </w:rPr>
        <w:t xml:space="preserve">references to CIC codes refer to Annex </w:t>
      </w:r>
      <w:del w:id="4" w:author="Author">
        <w:r w:rsidRPr="00D56C74" w:rsidDel="003A5CA8">
          <w:rPr>
            <w:rFonts w:ascii="Times New Roman" w:hAnsi="Times New Roman" w:cs="Times New Roman"/>
            <w:sz w:val="20"/>
            <w:szCs w:val="20"/>
          </w:rPr>
          <w:delText>I</w:delText>
        </w:r>
      </w:del>
      <w:r w:rsidRPr="00D56C74">
        <w:rPr>
          <w:rFonts w:ascii="Times New Roman" w:hAnsi="Times New Roman" w:cs="Times New Roman"/>
          <w:sz w:val="20"/>
          <w:szCs w:val="20"/>
        </w:rPr>
        <w:t xml:space="preserve">V </w:t>
      </w:r>
      <w:r w:rsidR="00D56C74" w:rsidRPr="009A7CD7">
        <w:rPr>
          <w:rFonts w:ascii="Times New Roman" w:hAnsi="Times New Roman" w:cs="Times New Roman"/>
          <w:sz w:val="20"/>
          <w:szCs w:val="20"/>
        </w:rPr>
        <w:t xml:space="preserve">– CIC table </w:t>
      </w:r>
      <w:r w:rsidRPr="009A7CD7">
        <w:rPr>
          <w:rFonts w:ascii="Times New Roman" w:hAnsi="Times New Roman" w:cs="Times New Roman"/>
          <w:sz w:val="20"/>
          <w:szCs w:val="20"/>
        </w:rPr>
        <w:t>of this Regulation.</w:t>
      </w:r>
      <w:r w:rsidR="002841D1" w:rsidRPr="00D56C74">
        <w:rPr>
          <w:rFonts w:ascii="Times New Roman" w:hAnsi="Times New Roman" w:cs="Times New Roman"/>
          <w:sz w:val="20"/>
          <w:szCs w:val="20"/>
        </w:rPr>
        <w:t xml:space="preserve"> </w:t>
      </w:r>
      <w:r w:rsidR="00F7463E" w:rsidRPr="00D56C74">
        <w:rPr>
          <w:rFonts w:ascii="Times New Roman" w:hAnsi="Times New Roman" w:cs="Times New Roman"/>
          <w:sz w:val="20"/>
          <w:szCs w:val="20"/>
        </w:rPr>
        <w:t xml:space="preserve">This template contains an item-by-item list of </w:t>
      </w:r>
      <w:r w:rsidR="00DC7492" w:rsidRPr="009A7CD7">
        <w:rPr>
          <w:rFonts w:ascii="Times New Roman" w:hAnsi="Times New Roman" w:cs="Times New Roman"/>
          <w:sz w:val="20"/>
          <w:szCs w:val="20"/>
        </w:rPr>
        <w:t>derivatives</w:t>
      </w:r>
      <w:ins w:id="5" w:author="Author">
        <w:r w:rsidR="00350003" w:rsidRPr="00350003">
          <w:rPr>
            <w:rFonts w:ascii="Times New Roman" w:hAnsi="Times New Roman" w:cs="Times New Roman"/>
            <w:sz w:val="20"/>
            <w:szCs w:val="20"/>
          </w:rPr>
          <w:t xml:space="preserve"> </w:t>
        </w:r>
        <w:r w:rsidR="00350003">
          <w:rPr>
            <w:rFonts w:ascii="Times New Roman" w:hAnsi="Times New Roman" w:cs="Times New Roman"/>
            <w:sz w:val="20"/>
            <w:szCs w:val="20"/>
          </w:rPr>
          <w:t>held directly by the undertaking (i.e. not on a look-through basis),</w:t>
        </w:r>
      </w:ins>
      <w:r w:rsidR="00DC7492" w:rsidRPr="009A7CD7">
        <w:rPr>
          <w:rFonts w:ascii="Times New Roman" w:hAnsi="Times New Roman" w:cs="Times New Roman"/>
          <w:sz w:val="20"/>
          <w:szCs w:val="20"/>
        </w:rPr>
        <w:t xml:space="preserve"> </w:t>
      </w:r>
      <w:r w:rsidRPr="00D56C74">
        <w:rPr>
          <w:rFonts w:ascii="Times New Roman" w:hAnsi="Times New Roman" w:cs="Times New Roman"/>
          <w:sz w:val="20"/>
          <w:szCs w:val="20"/>
        </w:rPr>
        <w:t>classifiable as asset categories A to</w:t>
      </w:r>
      <w:r w:rsidRPr="00CD728A">
        <w:rPr>
          <w:rFonts w:ascii="Times New Roman" w:hAnsi="Times New Roman" w:cs="Times New Roman"/>
          <w:sz w:val="20"/>
          <w:szCs w:val="20"/>
        </w:rPr>
        <w:t xml:space="preserve"> F</w:t>
      </w:r>
      <w:r w:rsidR="00DC7492" w:rsidRPr="009A7CD7">
        <w:rPr>
          <w:rFonts w:ascii="Times New Roman" w:hAnsi="Times New Roman" w:cs="Times New Roman"/>
          <w:sz w:val="20"/>
          <w:szCs w:val="20"/>
        </w:rPr>
        <w:t xml:space="preserve">. </w:t>
      </w:r>
    </w:p>
    <w:p w14:paraId="05445CA2" w14:textId="4C60EBFC" w:rsidR="00EB633C" w:rsidRPr="00CD728A" w:rsidRDefault="00DC7492" w:rsidP="009A7CD7">
      <w:pPr>
        <w:jc w:val="both"/>
        <w:rPr>
          <w:rFonts w:ascii="Times New Roman" w:hAnsi="Times New Roman" w:cs="Times New Roman"/>
          <w:sz w:val="20"/>
          <w:szCs w:val="20"/>
        </w:rPr>
      </w:pPr>
      <w:r w:rsidRPr="009A7CD7">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EB633C" w:rsidRPr="009A7CD7">
        <w:rPr>
          <w:rFonts w:ascii="Times New Roman" w:hAnsi="Times New Roman" w:cs="Times New Roman"/>
          <w:sz w:val="20"/>
          <w:szCs w:val="20"/>
        </w:rPr>
        <w:t xml:space="preserve"> </w:t>
      </w:r>
      <w:ins w:id="6" w:author="Author">
        <w:r w:rsidR="00350003">
          <w:rPr>
            <w:rFonts w:ascii="Times New Roman" w:hAnsi="Times New Roman" w:cs="Times New Roman"/>
            <w:sz w:val="20"/>
            <w:szCs w:val="20"/>
          </w:rPr>
          <w:t>Both derivatives considered as assets or considered as liabilities shall be included.</w:t>
        </w:r>
      </w:ins>
    </w:p>
    <w:p w14:paraId="747CF81A" w14:textId="39C96663" w:rsidR="00EB633C" w:rsidRDefault="00EB633C" w:rsidP="009A7CD7">
      <w:pPr>
        <w:jc w:val="both"/>
        <w:rPr>
          <w:ins w:id="7" w:author="Author"/>
          <w:rFonts w:ascii="Times New Roman" w:hAnsi="Times New Roman" w:cs="Times New Roman"/>
          <w:sz w:val="20"/>
          <w:szCs w:val="20"/>
        </w:rPr>
      </w:pPr>
      <w:r w:rsidRPr="009A7CD7">
        <w:rPr>
          <w:rFonts w:ascii="Times New Roman" w:hAnsi="Times New Roman" w:cs="Times New Roman"/>
          <w:sz w:val="20"/>
          <w:szCs w:val="20"/>
        </w:rPr>
        <w:t>Information shall include all derivatives contracts that existed during the reporting period and were not closed prior to the reporting reference date</w:t>
      </w:r>
      <w:r w:rsidR="004A7D23">
        <w:rPr>
          <w:rFonts w:ascii="Times New Roman" w:hAnsi="Times New Roman" w:cs="Times New Roman"/>
          <w:sz w:val="20"/>
          <w:szCs w:val="20"/>
        </w:rPr>
        <w:t>.</w:t>
      </w:r>
    </w:p>
    <w:p w14:paraId="35D6C2AD" w14:textId="7E27AA2F" w:rsidR="00350003" w:rsidRDefault="00350003" w:rsidP="00350003">
      <w:pPr>
        <w:jc w:val="both"/>
        <w:rPr>
          <w:ins w:id="8" w:author="Author"/>
          <w:rFonts w:ascii="Times New Roman" w:hAnsi="Times New Roman" w:cs="Times New Roman"/>
          <w:sz w:val="20"/>
          <w:szCs w:val="20"/>
        </w:rPr>
      </w:pPr>
      <w:ins w:id="9" w:author="Autho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 resulting in multiple open positions,</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Pr="00F02B8C">
          <w:rPr>
            <w:rFonts w:ascii="Times New Roman" w:hAnsi="Times New Roman" w:cs="Times New Roman"/>
            <w:bCs/>
            <w:sz w:val="20"/>
            <w:szCs w:val="20"/>
          </w:rPr>
          <w:t xml:space="preserve"> as long as all the</w:t>
        </w:r>
        <w:r>
          <w:rPr>
            <w:rFonts w:ascii="Times New Roman" w:hAnsi="Times New Roman" w:cs="Times New Roman"/>
            <w:bCs/>
            <w:sz w:val="20"/>
            <w:szCs w:val="20"/>
          </w:rPr>
          <w:t xml:space="preserve"> relevant</w:t>
        </w:r>
        <w:r w:rsidRPr="00F02B8C">
          <w:rPr>
            <w:rFonts w:ascii="Times New Roman" w:hAnsi="Times New Roman" w:cs="Times New Roman"/>
            <w:bCs/>
            <w:sz w:val="20"/>
            <w:szCs w:val="20"/>
          </w:rPr>
          <w:t xml:space="preserve"> characteristics are </w:t>
        </w:r>
        <w:r>
          <w:rPr>
            <w:rFonts w:ascii="Times New Roman" w:hAnsi="Times New Roman" w:cs="Times New Roman"/>
            <w:bCs/>
            <w:sz w:val="20"/>
            <w:szCs w:val="20"/>
          </w:rPr>
          <w:t>common</w:t>
        </w:r>
        <w:del w:id="10" w:author="Author">
          <w:r w:rsidDel="007A49DC">
            <w:rPr>
              <w:rFonts w:ascii="Times New Roman" w:hAnsi="Times New Roman" w:cs="Times New Roman"/>
              <w:bCs/>
              <w:sz w:val="20"/>
              <w:szCs w:val="20"/>
            </w:rPr>
            <w:delText xml:space="preserve"> to that derivative,</w:delText>
          </w:r>
        </w:del>
        <w:r>
          <w:rPr>
            <w:rFonts w:ascii="Times New Roman" w:hAnsi="Times New Roman" w:cs="Times New Roman"/>
            <w:bCs/>
            <w:sz w:val="20"/>
            <w:szCs w:val="20"/>
          </w:rPr>
          <w:t xml:space="preserve"> and following the specific instruction for each relevant item. </w:t>
        </w:r>
      </w:ins>
    </w:p>
    <w:p w14:paraId="6D8F8463" w14:textId="0AF7324E" w:rsidR="00350003" w:rsidRPr="009A7CD7" w:rsidRDefault="00350003" w:rsidP="00350003">
      <w:pPr>
        <w:jc w:val="both"/>
        <w:rPr>
          <w:rFonts w:ascii="Times New Roman" w:hAnsi="Times New Roman" w:cs="Times New Roman"/>
          <w:sz w:val="20"/>
          <w:szCs w:val="20"/>
        </w:rPr>
      </w:pPr>
      <w:ins w:id="11" w:author="Author">
        <w:r>
          <w:rPr>
            <w:rFonts w:ascii="Times New Roman" w:hAnsi="Times New Roman" w:cs="Times New Roman"/>
            <w:sz w:val="20"/>
            <w:szCs w:val="20"/>
          </w:rPr>
          <w:t>Items shall be reported with positive values unless otherwise stated in the respective instructions.</w:t>
        </w:r>
      </w:ins>
    </w:p>
    <w:p w14:paraId="3CAF3692" w14:textId="0695BA66" w:rsidR="00215BF6" w:rsidRPr="009A7CD7" w:rsidRDefault="00215BF6">
      <w:pPr>
        <w:spacing w:after="120"/>
        <w:jc w:val="both"/>
        <w:rPr>
          <w:rFonts w:ascii="Times New Roman" w:hAnsi="Times New Roman" w:cs="Times New Roman"/>
          <w:bCs/>
          <w:sz w:val="20"/>
          <w:szCs w:val="20"/>
        </w:rPr>
        <w:pPrChange w:id="12" w:author="Author">
          <w:pPr>
            <w:jc w:val="both"/>
          </w:pPr>
        </w:pPrChange>
      </w:pPr>
      <w:r w:rsidRPr="009A7CD7">
        <w:rPr>
          <w:rFonts w:ascii="Times New Roman" w:hAnsi="Times New Roman" w:cs="Times New Roman"/>
          <w:bCs/>
          <w:sz w:val="20"/>
          <w:szCs w:val="20"/>
        </w:rPr>
        <w:t>A derivative is a financial instrument or other contract with all three of the following characteristics:</w:t>
      </w:r>
    </w:p>
    <w:p w14:paraId="28CD5296" w14:textId="00EB1AEA"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7E60C45" w14:textId="40543363"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0E73EF1E" w14:textId="4DC50D09" w:rsidR="00215BF6" w:rsidRPr="009A7CD7" w:rsidRDefault="00215BF6" w:rsidP="009A7CD7">
      <w:pPr>
        <w:pStyle w:val="ListParagraph"/>
        <w:numPr>
          <w:ilvl w:val="0"/>
          <w:numId w:val="5"/>
        </w:numPr>
        <w:jc w:val="both"/>
        <w:rPr>
          <w:rFonts w:ascii="Times New Roman" w:hAnsi="Times New Roman" w:cs="Times New Roman"/>
          <w:bCs/>
          <w:sz w:val="20"/>
          <w:szCs w:val="20"/>
        </w:rPr>
      </w:pPr>
      <w:r w:rsidRPr="009A7CD7">
        <w:rPr>
          <w:rFonts w:ascii="Times New Roman" w:hAnsi="Times New Roman" w:cs="Times New Roman"/>
          <w:bCs/>
          <w:sz w:val="20"/>
          <w:szCs w:val="20"/>
        </w:rPr>
        <w:t>It is settled at a future date.</w:t>
      </w:r>
    </w:p>
    <w:p w14:paraId="7B119FC8" w14:textId="74073CDB" w:rsidR="00266968" w:rsidRDefault="00266968" w:rsidP="00266968">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14:paraId="46DCF53A" w14:textId="7E69BB1A" w:rsidR="00EB633C" w:rsidRPr="00CD728A" w:rsidRDefault="00266968" w:rsidP="009A7CD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EB633C"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00EB633C" w:rsidRPr="00CD728A">
        <w:rPr>
          <w:rFonts w:ascii="Times New Roman" w:hAnsi="Times New Roman" w:cs="Times New Roman"/>
          <w:sz w:val="20"/>
          <w:szCs w:val="20"/>
        </w:rPr>
        <w:t>. If for the same derivative two values can be attributed to one variable, then this derivative needs to be reported in more than one line.</w:t>
      </w:r>
    </w:p>
    <w:p w14:paraId="2F5599AB" w14:textId="2E468C16" w:rsidR="000678D4" w:rsidRDefault="00EB633C" w:rsidP="009A7CD7">
      <w:pPr>
        <w:jc w:val="both"/>
        <w:rPr>
          <w:rFonts w:ascii="Times New Roman" w:hAnsi="Times New Roman" w:cs="Times New Roman"/>
          <w:sz w:val="20"/>
          <w:szCs w:val="20"/>
        </w:rPr>
      </w:pPr>
      <w:r w:rsidRPr="009A7CD7">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000678D4" w:rsidRPr="009A7CD7">
        <w:rPr>
          <w:rFonts w:ascii="Times New Roman" w:hAnsi="Times New Roman" w:cs="Times New Roman"/>
          <w:sz w:val="20"/>
          <w:szCs w:val="20"/>
        </w:rPr>
        <w:t xml:space="preserve">or derivatives that have more than a pair of currencies, it </w:t>
      </w:r>
      <w:r w:rsidR="0044654B" w:rsidRPr="00CD728A">
        <w:rPr>
          <w:rFonts w:ascii="Times New Roman" w:hAnsi="Times New Roman" w:cs="Times New Roman"/>
          <w:sz w:val="20"/>
          <w:szCs w:val="20"/>
        </w:rPr>
        <w:t>shall</w:t>
      </w:r>
      <w:r w:rsidR="000678D4" w:rsidRPr="009A7CD7">
        <w:rPr>
          <w:rFonts w:ascii="Times New Roman" w:hAnsi="Times New Roman" w:cs="Times New Roman"/>
          <w:sz w:val="20"/>
          <w:szCs w:val="20"/>
        </w:rPr>
        <w:t xml:space="preserve"> be split into the pair components and reported in different lines</w:t>
      </w:r>
      <w:r w:rsidR="00D37DFC" w:rsidRPr="009A7CD7">
        <w:rPr>
          <w:rFonts w:ascii="Times New Roman" w:hAnsi="Times New Roman" w:cs="Times New Roman"/>
          <w:sz w:val="20"/>
          <w:szCs w:val="20"/>
        </w:rPr>
        <w:t>.</w:t>
      </w:r>
    </w:p>
    <w:p w14:paraId="6F484843" w14:textId="74C0196C" w:rsidR="00266968" w:rsidRDefault="00266968" w:rsidP="009A7CD7">
      <w:pPr>
        <w:jc w:val="both"/>
        <w:rPr>
          <w:ins w:id="13" w:author="Autho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14:paraId="48118C37" w14:textId="70CBA83A" w:rsidR="00057ABC" w:rsidRPr="00FE50E7" w:rsidRDefault="00057ABC" w:rsidP="00057ABC">
      <w:pPr>
        <w:spacing w:after="120"/>
        <w:jc w:val="both"/>
        <w:rPr>
          <w:ins w:id="14" w:author="Author"/>
          <w:rFonts w:ascii="Times New Roman" w:hAnsi="Times New Roman" w:cs="Times New Roman"/>
          <w:sz w:val="20"/>
          <w:szCs w:val="20"/>
          <w:rPrChange w:id="15" w:author="Author">
            <w:rPr>
              <w:ins w:id="16" w:author="Author"/>
              <w:rFonts w:ascii="Times New Roman" w:hAnsi="Times New Roman" w:cs="Times New Roman"/>
              <w:sz w:val="20"/>
              <w:szCs w:val="20"/>
              <w:highlight w:val="yellow"/>
            </w:rPr>
          </w:rPrChange>
        </w:rPr>
      </w:pPr>
      <w:ins w:id="17" w:author="Author">
        <w:r w:rsidRPr="00FE50E7">
          <w:rPr>
            <w:rFonts w:ascii="Times New Roman" w:hAnsi="Times New Roman" w:cs="Times New Roman"/>
            <w:sz w:val="20"/>
            <w:szCs w:val="20"/>
            <w:rPrChange w:id="18" w:author="Author">
              <w:rPr>
                <w:rFonts w:ascii="Times New Roman" w:hAnsi="Times New Roman" w:cs="Times New Roman"/>
                <w:sz w:val="20"/>
                <w:szCs w:val="20"/>
                <w:highlight w:val="yellow"/>
              </w:rPr>
            </w:rPrChange>
          </w:rPr>
          <w:t>The information regarding the External rating (C0290) and Nominated ECAI (C0300) may be limited (not reported) in the following circumstances:</w:t>
        </w:r>
      </w:ins>
    </w:p>
    <w:p w14:paraId="643CEC40" w14:textId="77777777" w:rsidR="00057ABC" w:rsidRPr="00FE50E7" w:rsidRDefault="00057ABC" w:rsidP="00057ABC">
      <w:pPr>
        <w:pStyle w:val="ListParagraph"/>
        <w:numPr>
          <w:ilvl w:val="0"/>
          <w:numId w:val="11"/>
        </w:numPr>
        <w:spacing w:before="120" w:after="120" w:line="240" w:lineRule="auto"/>
        <w:ind w:left="714" w:hanging="357"/>
        <w:jc w:val="both"/>
        <w:rPr>
          <w:ins w:id="19" w:author="Author"/>
          <w:rFonts w:ascii="Times New Roman" w:hAnsi="Times New Roman" w:cs="Times New Roman"/>
          <w:sz w:val="20"/>
          <w:szCs w:val="20"/>
          <w:rPrChange w:id="20" w:author="Author">
            <w:rPr>
              <w:ins w:id="21" w:author="Author"/>
              <w:rFonts w:ascii="Times New Roman" w:hAnsi="Times New Roman" w:cs="Times New Roman"/>
              <w:sz w:val="20"/>
              <w:szCs w:val="20"/>
              <w:highlight w:val="yellow"/>
            </w:rPr>
          </w:rPrChange>
        </w:rPr>
      </w:pPr>
      <w:ins w:id="22" w:author="Author">
        <w:r w:rsidRPr="00FE50E7">
          <w:rPr>
            <w:rFonts w:ascii="Times New Roman" w:hAnsi="Times New Roman" w:cs="Times New Roman"/>
            <w:sz w:val="20"/>
            <w:szCs w:val="20"/>
            <w:rPrChange w:id="23" w:author="Author">
              <w:rPr>
                <w:rFonts w:ascii="Times New Roman" w:hAnsi="Times New Roman" w:cs="Times New Roman"/>
                <w:sz w:val="20"/>
                <w:szCs w:val="20"/>
                <w:highlight w:val="yellow"/>
              </w:rPr>
            </w:rPrChange>
          </w:rPr>
          <w:lastRenderedPageBreak/>
          <w:t xml:space="preserve">through a decision of the national supervisory authority under article 35 (6) and (7) of the Directive 2009/138/EC; or </w:t>
        </w:r>
      </w:ins>
    </w:p>
    <w:p w14:paraId="10403E07" w14:textId="77777777" w:rsidR="00057ABC" w:rsidRPr="00FE50E7" w:rsidRDefault="00057ABC" w:rsidP="00057ABC">
      <w:pPr>
        <w:pStyle w:val="ListParagraph"/>
        <w:numPr>
          <w:ilvl w:val="0"/>
          <w:numId w:val="11"/>
        </w:numPr>
        <w:spacing w:before="240" w:after="240" w:line="240" w:lineRule="auto"/>
        <w:jc w:val="both"/>
        <w:rPr>
          <w:ins w:id="24" w:author="Author"/>
          <w:rFonts w:ascii="Times New Roman" w:hAnsi="Times New Roman" w:cs="Times New Roman"/>
          <w:sz w:val="20"/>
          <w:szCs w:val="20"/>
          <w:rPrChange w:id="25" w:author="Author">
            <w:rPr>
              <w:ins w:id="26" w:author="Author"/>
              <w:rFonts w:ascii="Times New Roman" w:hAnsi="Times New Roman" w:cs="Times New Roman"/>
              <w:sz w:val="20"/>
              <w:szCs w:val="20"/>
              <w:highlight w:val="yellow"/>
            </w:rPr>
          </w:rPrChange>
        </w:rPr>
      </w:pPr>
      <w:ins w:id="27" w:author="Author">
        <w:r w:rsidRPr="00FE50E7">
          <w:rPr>
            <w:rFonts w:ascii="Times New Roman" w:hAnsi="Times New Roman" w:cs="Times New Roman"/>
            <w:sz w:val="20"/>
            <w:szCs w:val="20"/>
            <w:rPrChange w:id="28" w:author="Author">
              <w:rPr>
                <w:rFonts w:ascii="Times New Roman" w:hAnsi="Times New Roman" w:cs="Times New Roman"/>
                <w:sz w:val="20"/>
                <w:szCs w:val="20"/>
                <w:highlight w:val="yellow"/>
              </w:rPr>
            </w:rPrChange>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ins>
    </w:p>
    <w:p w14:paraId="232B1D58" w14:textId="0B983FCE" w:rsidR="00057ABC" w:rsidDel="00057ABC" w:rsidRDefault="00057ABC" w:rsidP="009A7CD7">
      <w:pPr>
        <w:jc w:val="both"/>
        <w:rPr>
          <w:del w:id="29" w:author="Author"/>
          <w:rFonts w:ascii="Times New Roman" w:hAnsi="Times New Roman" w:cs="Times New Roman"/>
          <w:sz w:val="20"/>
          <w:szCs w:val="20"/>
        </w:rPr>
      </w:pPr>
    </w:p>
    <w:tbl>
      <w:tblPr>
        <w:tblStyle w:val="TableGrid"/>
        <w:tblW w:w="9322" w:type="dxa"/>
        <w:tblLayout w:type="fixed"/>
        <w:tblLook w:val="04A0" w:firstRow="1" w:lastRow="0" w:firstColumn="1" w:lastColumn="0" w:noHBand="0" w:noVBand="1"/>
      </w:tblPr>
      <w:tblGrid>
        <w:gridCol w:w="1223"/>
        <w:gridCol w:w="2403"/>
        <w:gridCol w:w="5696"/>
        <w:tblGridChange w:id="30">
          <w:tblGrid>
            <w:gridCol w:w="1223"/>
            <w:gridCol w:w="2403"/>
            <w:gridCol w:w="5696"/>
          </w:tblGrid>
        </w:tblGridChange>
      </w:tblGrid>
      <w:tr w:rsidR="00AD2A1B" w:rsidRPr="00CD728A" w14:paraId="623815C2" w14:textId="77777777" w:rsidTr="009A7CD7">
        <w:trPr>
          <w:trHeight w:val="367"/>
        </w:trPr>
        <w:tc>
          <w:tcPr>
            <w:tcW w:w="1223" w:type="dxa"/>
            <w:tcBorders>
              <w:bottom w:val="single" w:sz="4" w:space="0" w:color="auto"/>
            </w:tcBorders>
            <w:noWrap/>
            <w:hideMark/>
          </w:tcPr>
          <w:p w14:paraId="3962C6EA" w14:textId="77777777" w:rsidR="00AD2A1B" w:rsidRPr="009A7CD7" w:rsidRDefault="00AD2A1B" w:rsidP="00AD2A1B">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1D75C8BD" w14:textId="77777777" w:rsidR="00AD2A1B" w:rsidRPr="009A7CD7" w:rsidRDefault="00AD2A1B" w:rsidP="00AD2A1B">
            <w:pPr>
              <w:spacing w:after="200" w:line="276" w:lineRule="auto"/>
              <w:jc w:val="center"/>
              <w:rPr>
                <w:rFonts w:ascii="Times New Roman" w:hAnsi="Times New Roman" w:cs="Times New Roman"/>
                <w:b/>
                <w:bCs/>
                <w:sz w:val="20"/>
                <w:szCs w:val="20"/>
              </w:rPr>
            </w:pPr>
            <w:r w:rsidRPr="009A7CD7">
              <w:rPr>
                <w:rFonts w:ascii="Times New Roman" w:hAnsi="Times New Roman" w:cs="Times New Roman"/>
                <w:b/>
                <w:bCs/>
                <w:sz w:val="20"/>
                <w:szCs w:val="20"/>
              </w:rPr>
              <w:t>ITEM</w:t>
            </w:r>
          </w:p>
        </w:tc>
        <w:tc>
          <w:tcPr>
            <w:tcW w:w="5696" w:type="dxa"/>
            <w:tcBorders>
              <w:bottom w:val="single" w:sz="4" w:space="0" w:color="auto"/>
            </w:tcBorders>
            <w:hideMark/>
          </w:tcPr>
          <w:p w14:paraId="4AA2CA4F" w14:textId="77777777" w:rsidR="00AD2A1B" w:rsidRPr="009A7CD7" w:rsidRDefault="00AD2A1B" w:rsidP="00AD2A1B">
            <w:pPr>
              <w:spacing w:after="200" w:line="276" w:lineRule="auto"/>
              <w:jc w:val="center"/>
              <w:rPr>
                <w:rFonts w:ascii="Times New Roman" w:hAnsi="Times New Roman" w:cs="Times New Roman"/>
                <w:b/>
                <w:bCs/>
                <w:sz w:val="20"/>
                <w:szCs w:val="20"/>
              </w:rPr>
            </w:pPr>
            <w:r w:rsidRPr="009A7CD7">
              <w:rPr>
                <w:rFonts w:ascii="Times New Roman" w:hAnsi="Times New Roman" w:cs="Times New Roman"/>
                <w:b/>
                <w:bCs/>
                <w:sz w:val="20"/>
                <w:szCs w:val="20"/>
              </w:rPr>
              <w:t>INSTRUCTIONS</w:t>
            </w:r>
          </w:p>
        </w:tc>
      </w:tr>
      <w:tr w:rsidR="00811693" w:rsidRPr="00CD728A" w14:paraId="370DF93A" w14:textId="77777777" w:rsidTr="009A7CD7">
        <w:trPr>
          <w:trHeight w:val="458"/>
        </w:trPr>
        <w:tc>
          <w:tcPr>
            <w:tcW w:w="3626" w:type="dxa"/>
            <w:gridSpan w:val="2"/>
            <w:tcBorders>
              <w:top w:val="single" w:sz="4" w:space="0" w:color="auto"/>
              <w:left w:val="nil"/>
              <w:bottom w:val="single" w:sz="4" w:space="0" w:color="auto"/>
              <w:right w:val="nil"/>
            </w:tcBorders>
            <w:vAlign w:val="center"/>
          </w:tcPr>
          <w:p w14:paraId="4AD51E28" w14:textId="30FB0013" w:rsidR="00811693" w:rsidRPr="00CD728A" w:rsidRDefault="00811693" w:rsidP="00811693">
            <w:pPr>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696" w:type="dxa"/>
            <w:tcBorders>
              <w:top w:val="single" w:sz="4" w:space="0" w:color="auto"/>
              <w:left w:val="nil"/>
              <w:bottom w:val="single" w:sz="4" w:space="0" w:color="auto"/>
              <w:right w:val="nil"/>
            </w:tcBorders>
            <w:vAlign w:val="center"/>
          </w:tcPr>
          <w:p w14:paraId="6CF2BB72" w14:textId="77777777" w:rsidR="00811693" w:rsidRPr="00CD728A" w:rsidRDefault="00811693" w:rsidP="00811693">
            <w:pPr>
              <w:rPr>
                <w:rFonts w:ascii="Times New Roman" w:hAnsi="Times New Roman" w:cs="Times New Roman"/>
                <w:sz w:val="20"/>
                <w:szCs w:val="20"/>
              </w:rPr>
            </w:pPr>
          </w:p>
        </w:tc>
      </w:tr>
      <w:tr w:rsidR="008313BB" w:rsidRPr="00CD728A" w14:paraId="53D2D7F9" w14:textId="77777777" w:rsidTr="009A7CD7">
        <w:trPr>
          <w:trHeight w:val="1454"/>
        </w:trPr>
        <w:tc>
          <w:tcPr>
            <w:tcW w:w="1223" w:type="dxa"/>
            <w:tcBorders>
              <w:top w:val="single" w:sz="4" w:space="0" w:color="auto"/>
            </w:tcBorders>
            <w:hideMark/>
          </w:tcPr>
          <w:p w14:paraId="3B90FFEF" w14:textId="07023D9A"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8313BB" w:rsidRPr="0061769B">
              <w:rPr>
                <w:rFonts w:ascii="Times New Roman" w:hAnsi="Times New Roman" w:cs="Times New Roman"/>
                <w:sz w:val="20"/>
                <w:szCs w:val="20"/>
              </w:rPr>
              <w:t>0</w:t>
            </w:r>
          </w:p>
          <w:p w14:paraId="44B73EE7"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tcBorders>
              <w:top w:val="single" w:sz="4" w:space="0" w:color="auto"/>
            </w:tcBorders>
            <w:hideMark/>
          </w:tcPr>
          <w:p w14:paraId="44F4FDE8"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tcBorders>
              <w:top w:val="single" w:sz="4" w:space="0" w:color="auto"/>
            </w:tcBorders>
            <w:hideMark/>
          </w:tcPr>
          <w:p w14:paraId="05BD8CE5"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8313BB" w:rsidRPr="00CD728A" w14:paraId="62BB21D8" w14:textId="77777777" w:rsidTr="00266968">
        <w:trPr>
          <w:trHeight w:val="1425"/>
        </w:trPr>
        <w:tc>
          <w:tcPr>
            <w:tcW w:w="1223" w:type="dxa"/>
            <w:hideMark/>
          </w:tcPr>
          <w:p w14:paraId="5AB460CB" w14:textId="2BBE4A1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8313BB" w:rsidRPr="0061769B">
              <w:rPr>
                <w:rFonts w:ascii="Times New Roman" w:hAnsi="Times New Roman" w:cs="Times New Roman"/>
                <w:sz w:val="20"/>
                <w:szCs w:val="20"/>
              </w:rPr>
              <w:t>0</w:t>
            </w:r>
          </w:p>
          <w:p w14:paraId="54F236D1"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6B2DDF6B"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59E0F080" w14:textId="77777777" w:rsidR="008313BB" w:rsidRPr="00CD728A" w:rsidRDefault="008313BB"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257736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6968B6E5"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13D6F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E1879F" w14:textId="236A5196" w:rsidR="008313BB" w:rsidRPr="00FE50E7" w:rsidRDefault="008313BB" w:rsidP="00266968">
            <w:pPr>
              <w:spacing w:line="276" w:lineRule="auto"/>
              <w:rPr>
                <w:rFonts w:ascii="Times New Roman" w:hAnsi="Times New Roman" w:cs="Times New Roman"/>
                <w:sz w:val="20"/>
                <w:szCs w:val="20"/>
                <w:lang w:val="de-DE"/>
                <w:rPrChange w:id="31" w:author="Author">
                  <w:rPr>
                    <w:rFonts w:ascii="Times New Roman" w:hAnsi="Times New Roman" w:cs="Times New Roman"/>
                    <w:sz w:val="20"/>
                    <w:szCs w:val="20"/>
                  </w:rPr>
                </w:rPrChange>
              </w:rPr>
            </w:pPr>
            <w:r w:rsidRPr="00FE50E7">
              <w:rPr>
                <w:rFonts w:ascii="Times New Roman" w:hAnsi="Times New Roman" w:cs="Times New Roman"/>
                <w:sz w:val="20"/>
                <w:szCs w:val="20"/>
                <w:lang w:val="de-DE"/>
                <w:rPrChange w:id="32" w:author="Author">
                  <w:rPr>
                    <w:rFonts w:ascii="Times New Roman" w:hAnsi="Times New Roman" w:cs="Times New Roman"/>
                    <w:sz w:val="20"/>
                    <w:szCs w:val="20"/>
                  </w:rPr>
                </w:rPrChange>
              </w:rPr>
              <w:t xml:space="preserve">4 - </w:t>
            </w:r>
            <w:ins w:id="33" w:author="Author">
              <w:r w:rsidR="0062623F" w:rsidRPr="00FE50E7">
                <w:rPr>
                  <w:rFonts w:ascii="Times New Roman" w:hAnsi="Times New Roman" w:cs="Times New Roman"/>
                  <w:sz w:val="20"/>
                  <w:szCs w:val="20"/>
                  <w:lang w:val="de-DE"/>
                  <w:rPrChange w:id="34" w:author="Author">
                    <w:rPr>
                      <w:rFonts w:ascii="Times New Roman" w:hAnsi="Times New Roman" w:cs="Times New Roman"/>
                      <w:sz w:val="20"/>
                      <w:szCs w:val="20"/>
                    </w:rPr>
                  </w:rPrChange>
                </w:rPr>
                <w:t>WKN</w:t>
              </w:r>
            </w:ins>
            <w:del w:id="35" w:author="Author">
              <w:r w:rsidRPr="00FE50E7" w:rsidDel="00FF44F1">
                <w:rPr>
                  <w:rFonts w:ascii="Times New Roman" w:hAnsi="Times New Roman" w:cs="Times New Roman"/>
                  <w:sz w:val="20"/>
                  <w:szCs w:val="20"/>
                  <w:lang w:val="de-DE"/>
                  <w:rPrChange w:id="36" w:author="Author">
                    <w:rPr>
                      <w:rFonts w:ascii="Times New Roman" w:hAnsi="Times New Roman" w:cs="Times New Roman"/>
                      <w:sz w:val="20"/>
                      <w:szCs w:val="20"/>
                    </w:rPr>
                  </w:rPrChange>
                </w:rPr>
                <w:delText>WRT</w:delText>
              </w:r>
            </w:del>
            <w:r w:rsidRPr="00FE50E7">
              <w:rPr>
                <w:rFonts w:ascii="Times New Roman" w:hAnsi="Times New Roman" w:cs="Times New Roman"/>
                <w:sz w:val="20"/>
                <w:szCs w:val="20"/>
                <w:lang w:val="de-DE"/>
                <w:rPrChange w:id="37" w:author="Author">
                  <w:rPr>
                    <w:rFonts w:ascii="Times New Roman" w:hAnsi="Times New Roman" w:cs="Times New Roman"/>
                    <w:sz w:val="20"/>
                    <w:szCs w:val="20"/>
                  </w:rPr>
                </w:rPrChange>
              </w:rPr>
              <w:t xml:space="preserve"> (Wertpapier Kenn-Num</w:t>
            </w:r>
            <w:ins w:id="38" w:author="Author">
              <w:r w:rsidR="00FF44F1" w:rsidRPr="00FE50E7">
                <w:rPr>
                  <w:rFonts w:ascii="Times New Roman" w:hAnsi="Times New Roman" w:cs="Times New Roman"/>
                  <w:sz w:val="20"/>
                  <w:szCs w:val="20"/>
                  <w:lang w:val="de-DE"/>
                  <w:rPrChange w:id="39" w:author="Author">
                    <w:rPr>
                      <w:rFonts w:ascii="Times New Roman" w:hAnsi="Times New Roman" w:cs="Times New Roman"/>
                      <w:sz w:val="20"/>
                      <w:szCs w:val="20"/>
                    </w:rPr>
                  </w:rPrChange>
                </w:rPr>
                <w:t>m</w:t>
              </w:r>
            </w:ins>
            <w:del w:id="40" w:author="Author">
              <w:r w:rsidRPr="00FE50E7" w:rsidDel="00FF44F1">
                <w:rPr>
                  <w:rFonts w:ascii="Times New Roman" w:hAnsi="Times New Roman" w:cs="Times New Roman"/>
                  <w:sz w:val="20"/>
                  <w:szCs w:val="20"/>
                  <w:lang w:val="de-DE"/>
                  <w:rPrChange w:id="41" w:author="Author">
                    <w:rPr>
                      <w:rFonts w:ascii="Times New Roman" w:hAnsi="Times New Roman" w:cs="Times New Roman"/>
                      <w:sz w:val="20"/>
                      <w:szCs w:val="20"/>
                    </w:rPr>
                  </w:rPrChange>
                </w:rPr>
                <w:delText>b</w:delText>
              </w:r>
            </w:del>
            <w:r w:rsidRPr="00FE50E7">
              <w:rPr>
                <w:rFonts w:ascii="Times New Roman" w:hAnsi="Times New Roman" w:cs="Times New Roman"/>
                <w:sz w:val="20"/>
                <w:szCs w:val="20"/>
                <w:lang w:val="de-DE"/>
                <w:rPrChange w:id="42" w:author="Author">
                  <w:rPr>
                    <w:rFonts w:ascii="Times New Roman" w:hAnsi="Times New Roman" w:cs="Times New Roman"/>
                    <w:sz w:val="20"/>
                    <w:szCs w:val="20"/>
                  </w:rPr>
                </w:rPrChange>
              </w:rPr>
              <w:t>er, the alphanumeric German identification number</w:t>
            </w:r>
            <w:ins w:id="43" w:author="Author">
              <w:r w:rsidR="00FF44F1">
                <w:rPr>
                  <w:rFonts w:ascii="Times New Roman" w:hAnsi="Times New Roman" w:cs="Times New Roman"/>
                  <w:sz w:val="20"/>
                  <w:szCs w:val="20"/>
                  <w:lang w:val="de-DE"/>
                </w:rPr>
                <w:t>)</w:t>
              </w:r>
            </w:ins>
            <w:del w:id="44" w:author="Author">
              <w:r w:rsidRPr="00FE50E7" w:rsidDel="003A5CA8">
                <w:rPr>
                  <w:rFonts w:ascii="Times New Roman" w:hAnsi="Times New Roman" w:cs="Times New Roman"/>
                  <w:sz w:val="20"/>
                  <w:szCs w:val="20"/>
                  <w:lang w:val="de-DE"/>
                  <w:rPrChange w:id="45" w:author="Author">
                    <w:rPr>
                      <w:rFonts w:ascii="Times New Roman" w:hAnsi="Times New Roman" w:cs="Times New Roman"/>
                      <w:sz w:val="20"/>
                      <w:szCs w:val="20"/>
                    </w:rPr>
                  </w:rPrChange>
                </w:rPr>
                <w:delText>)</w:delText>
              </w:r>
            </w:del>
          </w:p>
          <w:p w14:paraId="531CC064"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110DB02C"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552C346A" w14:textId="77777777" w:rsidR="008313BB" w:rsidRDefault="008313BB" w:rsidP="00266968">
            <w:pPr>
              <w:spacing w:line="276" w:lineRule="auto"/>
              <w:rPr>
                <w:ins w:id="46"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18A5638C" w14:textId="77777777" w:rsidR="001A7359" w:rsidRPr="00FE50E7" w:rsidRDefault="001A7359" w:rsidP="001A7359">
            <w:pPr>
              <w:spacing w:line="276" w:lineRule="auto"/>
              <w:rPr>
                <w:ins w:id="47" w:author="Author"/>
                <w:rFonts w:ascii="Times New Roman" w:hAnsi="Times New Roman" w:cs="Times New Roman"/>
                <w:sz w:val="20"/>
                <w:szCs w:val="20"/>
                <w:rPrChange w:id="48" w:author="Author">
                  <w:rPr>
                    <w:ins w:id="49" w:author="Author"/>
                    <w:rFonts w:ascii="Times New Roman" w:hAnsi="Times New Roman" w:cs="Times New Roman"/>
                    <w:sz w:val="20"/>
                    <w:szCs w:val="20"/>
                    <w:lang w:val="de-DE"/>
                  </w:rPr>
                </w:rPrChange>
              </w:rPr>
            </w:pPr>
            <w:ins w:id="50" w:author="Author">
              <w:r>
                <w:rPr>
                  <w:rFonts w:ascii="Times New Roman" w:hAnsi="Times New Roman" w:cs="Times New Roman"/>
                  <w:sz w:val="20"/>
                  <w:szCs w:val="20"/>
                  <w:lang w:val="fr-FR"/>
                </w:rPr>
                <w:t xml:space="preserve">8 – </w:t>
              </w:r>
              <w:r w:rsidRPr="00FE50E7">
                <w:rPr>
                  <w:rFonts w:ascii="Times New Roman" w:hAnsi="Times New Roman" w:cs="Times New Roman"/>
                  <w:sz w:val="20"/>
                  <w:szCs w:val="20"/>
                  <w:rPrChange w:id="51" w:author="Author">
                    <w:rPr>
                      <w:rFonts w:ascii="Times New Roman" w:hAnsi="Times New Roman" w:cs="Times New Roman"/>
                      <w:sz w:val="20"/>
                      <w:szCs w:val="20"/>
                      <w:lang w:val="de-DE"/>
                    </w:rPr>
                  </w:rPrChange>
                </w:rPr>
                <w:t>FIGI (Financial Instrument Global Identifier)</w:t>
              </w:r>
            </w:ins>
          </w:p>
          <w:p w14:paraId="205C86A0" w14:textId="1BE8A6E9" w:rsidR="001A7359" w:rsidRPr="00FE50E7" w:rsidDel="001A7359" w:rsidRDefault="001A7359" w:rsidP="00266968">
            <w:pPr>
              <w:spacing w:line="276" w:lineRule="auto"/>
              <w:rPr>
                <w:del w:id="52" w:author="Author"/>
                <w:rFonts w:ascii="Times New Roman" w:hAnsi="Times New Roman" w:cs="Times New Roman"/>
                <w:sz w:val="20"/>
                <w:szCs w:val="20"/>
                <w:rPrChange w:id="53" w:author="Author">
                  <w:rPr>
                    <w:del w:id="54" w:author="Author"/>
                    <w:rFonts w:ascii="Times New Roman" w:hAnsi="Times New Roman" w:cs="Times New Roman"/>
                    <w:sz w:val="20"/>
                    <w:szCs w:val="20"/>
                    <w:lang w:val="de-DE"/>
                  </w:rPr>
                </w:rPrChange>
              </w:rPr>
            </w:pPr>
          </w:p>
          <w:p w14:paraId="1BE3BBB3" w14:textId="167F8B1B" w:rsidR="008313BB" w:rsidRPr="00CD728A" w:rsidRDefault="008313BB" w:rsidP="00266968">
            <w:pPr>
              <w:spacing w:line="276" w:lineRule="auto"/>
              <w:rPr>
                <w:rFonts w:ascii="Times New Roman" w:hAnsi="Times New Roman" w:cs="Times New Roman"/>
                <w:sz w:val="20"/>
                <w:szCs w:val="20"/>
              </w:rPr>
            </w:pPr>
            <w:del w:id="55" w:author="Author">
              <w:r w:rsidRPr="00CD728A" w:rsidDel="001A7359">
                <w:rPr>
                  <w:rFonts w:ascii="Times New Roman" w:hAnsi="Times New Roman" w:cs="Times New Roman"/>
                  <w:sz w:val="20"/>
                  <w:szCs w:val="20"/>
                </w:rPr>
                <w:delText>8</w:delText>
              </w:r>
            </w:del>
            <w:ins w:id="56" w:author="Author">
              <w:r w:rsidR="001A7359">
                <w:rPr>
                  <w:rFonts w:ascii="Times New Roman" w:hAnsi="Times New Roman" w:cs="Times New Roman"/>
                  <w:sz w:val="20"/>
                  <w:szCs w:val="20"/>
                </w:rPr>
                <w:t>9</w:t>
              </w:r>
            </w:ins>
            <w:r w:rsidRPr="00CD728A">
              <w:rPr>
                <w:rFonts w:ascii="Times New Roman" w:hAnsi="Times New Roman" w:cs="Times New Roman"/>
                <w:sz w:val="20"/>
                <w:szCs w:val="20"/>
              </w:rPr>
              <w:t xml:space="preserve">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0AA478CE" w14:textId="36083A8A" w:rsidR="008313BB" w:rsidRPr="0061769B" w:rsidRDefault="001A7359" w:rsidP="00266968">
            <w:pPr>
              <w:spacing w:line="276" w:lineRule="auto"/>
              <w:rPr>
                <w:rFonts w:ascii="Times New Roman" w:hAnsi="Times New Roman" w:cs="Times New Roman"/>
                <w:sz w:val="20"/>
                <w:szCs w:val="20"/>
              </w:rPr>
            </w:pPr>
            <w:ins w:id="57" w:author="Author">
              <w:r>
                <w:rPr>
                  <w:rFonts w:ascii="Times New Roman" w:hAnsi="Times New Roman" w:cs="Times New Roman"/>
                  <w:sz w:val="20"/>
                  <w:szCs w:val="20"/>
                </w:rPr>
                <w:t>9</w:t>
              </w:r>
            </w:ins>
            <w:r w:rsidR="008313BB" w:rsidRPr="00CD728A">
              <w:rPr>
                <w:rFonts w:ascii="Times New Roman" w:hAnsi="Times New Roman" w:cs="Times New Roman"/>
                <w:sz w:val="20"/>
                <w:szCs w:val="20"/>
              </w:rPr>
              <w:t xml:space="preserve">9 - Code attributed by the undertaking </w:t>
            </w:r>
          </w:p>
        </w:tc>
      </w:tr>
      <w:tr w:rsidR="005031B9" w:rsidRPr="00CD728A" w14:paraId="204BA6F0" w14:textId="77777777" w:rsidTr="009A7CD7">
        <w:trPr>
          <w:trHeight w:val="3231"/>
        </w:trPr>
        <w:tc>
          <w:tcPr>
            <w:tcW w:w="1223" w:type="dxa"/>
            <w:hideMark/>
          </w:tcPr>
          <w:p w14:paraId="1EF3B9A4" w14:textId="0F7BEBBB" w:rsidR="00EB633C"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6</w:t>
            </w:r>
            <w:r w:rsidR="002468EB" w:rsidRPr="009A7CD7">
              <w:rPr>
                <w:rFonts w:ascii="Times New Roman" w:hAnsi="Times New Roman" w:cs="Times New Roman"/>
                <w:sz w:val="20"/>
                <w:szCs w:val="20"/>
              </w:rPr>
              <w:t>0</w:t>
            </w:r>
          </w:p>
          <w:p w14:paraId="1CA7A43F" w14:textId="283EA242" w:rsidR="00AD2A1B" w:rsidRPr="009A7CD7" w:rsidRDefault="00EB633C"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(A1)</w:t>
            </w:r>
          </w:p>
        </w:tc>
        <w:tc>
          <w:tcPr>
            <w:tcW w:w="2403" w:type="dxa"/>
            <w:hideMark/>
          </w:tcPr>
          <w:p w14:paraId="6654C686"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Portfolio</w:t>
            </w:r>
          </w:p>
        </w:tc>
        <w:tc>
          <w:tcPr>
            <w:tcW w:w="5696" w:type="dxa"/>
            <w:hideMark/>
          </w:tcPr>
          <w:p w14:paraId="01446F05" w14:textId="09F598A4" w:rsidR="00EC73F8" w:rsidRPr="00CD728A" w:rsidRDefault="00AD2A1B" w:rsidP="009A7CD7">
            <w:pPr>
              <w:spacing w:line="276" w:lineRule="auto"/>
              <w:rPr>
                <w:rFonts w:ascii="Times New Roman" w:hAnsi="Times New Roman" w:cs="Times New Roman"/>
                <w:sz w:val="20"/>
                <w:szCs w:val="20"/>
              </w:rPr>
            </w:pPr>
            <w:r w:rsidRPr="009A7CD7">
              <w:rPr>
                <w:rFonts w:ascii="Times New Roman" w:hAnsi="Times New Roman" w:cs="Times New Roman"/>
                <w:sz w:val="20"/>
                <w:szCs w:val="20"/>
              </w:rPr>
              <w:t>Distinction between life, non-life, s</w:t>
            </w:r>
            <w:r w:rsidR="001D71BB" w:rsidRPr="009A7CD7">
              <w:rPr>
                <w:rFonts w:ascii="Times New Roman" w:hAnsi="Times New Roman" w:cs="Times New Roman"/>
                <w:sz w:val="20"/>
                <w:szCs w:val="20"/>
              </w:rPr>
              <w:t>hare</w:t>
            </w:r>
            <w:r w:rsidRPr="009A7CD7">
              <w:rPr>
                <w:rFonts w:ascii="Times New Roman" w:hAnsi="Times New Roman" w:cs="Times New Roman"/>
                <w:sz w:val="20"/>
                <w:szCs w:val="20"/>
              </w:rPr>
              <w:t>holder's funds, general (no split) and ring fenced funds. One of the options in the following closed list shall be used:</w:t>
            </w:r>
            <w:r w:rsidRPr="009A7CD7">
              <w:rPr>
                <w:rFonts w:ascii="Times New Roman" w:hAnsi="Times New Roman" w:cs="Times New Roman"/>
                <w:sz w:val="20"/>
                <w:szCs w:val="20"/>
              </w:rPr>
              <w:br/>
            </w:r>
            <w:r w:rsidR="00EC73F8" w:rsidRPr="00CD728A">
              <w:rPr>
                <w:rFonts w:ascii="Times New Roman" w:hAnsi="Times New Roman" w:cs="Times New Roman"/>
                <w:sz w:val="20"/>
                <w:szCs w:val="20"/>
              </w:rPr>
              <w:t>1 - Life</w:t>
            </w:r>
            <w:r w:rsidR="00EC73F8" w:rsidRPr="00CD728A">
              <w:rPr>
                <w:rFonts w:ascii="Times New Roman" w:hAnsi="Times New Roman" w:cs="Times New Roman"/>
                <w:sz w:val="20"/>
                <w:szCs w:val="20"/>
              </w:rPr>
              <w:br/>
              <w:t xml:space="preserve">2 - Non-life </w:t>
            </w:r>
          </w:p>
          <w:p w14:paraId="3963C29F" w14:textId="2DED777D" w:rsidR="00EC73F8" w:rsidRPr="00CD728A"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3 - Ring fenced funds</w:t>
            </w:r>
          </w:p>
          <w:p w14:paraId="432E2342" w14:textId="0A0DC87B" w:rsidR="00EC73F8" w:rsidRPr="00CD728A"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 Other internal fund  </w:t>
            </w:r>
          </w:p>
          <w:p w14:paraId="0D7862BF" w14:textId="3175E240" w:rsidR="00F2409D" w:rsidRPr="009A7CD7" w:rsidRDefault="00EC73F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5 - Shareholders' funds</w:t>
            </w:r>
            <w:r w:rsidRPr="00CD728A">
              <w:rPr>
                <w:rFonts w:ascii="Times New Roman" w:hAnsi="Times New Roman" w:cs="Times New Roman"/>
                <w:sz w:val="20"/>
                <w:szCs w:val="20"/>
              </w:rPr>
              <w:br/>
              <w:t>6 - General</w:t>
            </w:r>
            <w:r w:rsidRPr="00CD728A" w:rsidDel="00EC73F8">
              <w:rPr>
                <w:rFonts w:ascii="Times New Roman" w:hAnsi="Times New Roman" w:cs="Times New Roman"/>
                <w:sz w:val="20"/>
                <w:szCs w:val="20"/>
              </w:rPr>
              <w:t xml:space="preserve"> </w:t>
            </w:r>
            <w:r w:rsidR="00AD2A1B" w:rsidRPr="009A7CD7">
              <w:rPr>
                <w:rFonts w:ascii="Times New Roman" w:hAnsi="Times New Roman" w:cs="Times New Roman"/>
                <w:sz w:val="20"/>
                <w:szCs w:val="20"/>
              </w:rPr>
              <w:br/>
            </w:r>
          </w:p>
          <w:p w14:paraId="45F9EED1" w14:textId="762144D2" w:rsidR="001E6FAD" w:rsidRPr="009A7CD7" w:rsidRDefault="00605317" w:rsidP="009A7CD7">
            <w:pPr>
              <w:rPr>
                <w:rFonts w:ascii="Times New Roman" w:hAnsi="Times New Roman" w:cs="Times New Roman"/>
                <w:sz w:val="20"/>
                <w:szCs w:val="20"/>
              </w:rPr>
            </w:pPr>
            <w:r w:rsidRPr="009A7CD7">
              <w:rPr>
                <w:rFonts w:ascii="Times New Roman" w:hAnsi="Times New Roman" w:cs="Times New Roman"/>
                <w:sz w:val="20"/>
                <w:szCs w:val="20"/>
              </w:rPr>
              <w:t>The split i</w:t>
            </w:r>
            <w:r w:rsidR="00D80685" w:rsidRPr="009A7CD7">
              <w:rPr>
                <w:rFonts w:ascii="Times New Roman" w:hAnsi="Times New Roman" w:cs="Times New Roman"/>
                <w:sz w:val="20"/>
                <w:szCs w:val="20"/>
              </w:rPr>
              <w:t>s</w:t>
            </w:r>
            <w:r w:rsidRPr="009A7CD7">
              <w:rPr>
                <w:rFonts w:ascii="Times New Roman" w:hAnsi="Times New Roman" w:cs="Times New Roman"/>
                <w:sz w:val="20"/>
                <w:szCs w:val="20"/>
              </w:rPr>
              <w:t xml:space="preserve"> not mandatory, except for identifying ring fenced funds, but </w:t>
            </w:r>
            <w:r w:rsidR="0044654B" w:rsidRPr="00CD728A">
              <w:rPr>
                <w:rFonts w:ascii="Times New Roman" w:hAnsi="Times New Roman" w:cs="Times New Roman"/>
                <w:sz w:val="20"/>
                <w:szCs w:val="20"/>
              </w:rPr>
              <w:t>shall</w:t>
            </w:r>
            <w:r w:rsidRPr="009A7CD7">
              <w:rPr>
                <w:rFonts w:ascii="Times New Roman" w:hAnsi="Times New Roman" w:cs="Times New Roman"/>
                <w:sz w:val="20"/>
                <w:szCs w:val="20"/>
              </w:rPr>
              <w:t xml:space="preserve"> be reported if the undertaking uses it internally. When an undertaking does not apply a split “general” </w:t>
            </w:r>
            <w:r w:rsidR="00EC73F8" w:rsidRPr="00CD728A">
              <w:rPr>
                <w:rFonts w:ascii="Times New Roman" w:hAnsi="Times New Roman" w:cs="Times New Roman"/>
                <w:sz w:val="20"/>
                <w:szCs w:val="20"/>
              </w:rPr>
              <w:t>shall</w:t>
            </w:r>
            <w:r w:rsidRPr="009A7CD7">
              <w:rPr>
                <w:rFonts w:ascii="Times New Roman" w:hAnsi="Times New Roman" w:cs="Times New Roman"/>
                <w:sz w:val="20"/>
                <w:szCs w:val="20"/>
              </w:rPr>
              <w:t xml:space="preserve"> be used.</w:t>
            </w:r>
          </w:p>
        </w:tc>
      </w:tr>
      <w:tr w:rsidR="005031B9" w:rsidRPr="00CD728A" w14:paraId="3003482D" w14:textId="77777777" w:rsidTr="009A7CD7">
        <w:trPr>
          <w:trHeight w:val="1590"/>
        </w:trPr>
        <w:tc>
          <w:tcPr>
            <w:tcW w:w="1223" w:type="dxa"/>
            <w:hideMark/>
          </w:tcPr>
          <w:p w14:paraId="4C04CFFE" w14:textId="7F30B9EA" w:rsidR="00EB633C"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7</w:t>
            </w:r>
            <w:r w:rsidR="002468EB" w:rsidRPr="009A7CD7">
              <w:rPr>
                <w:rFonts w:ascii="Times New Roman" w:hAnsi="Times New Roman" w:cs="Times New Roman"/>
                <w:sz w:val="20"/>
                <w:szCs w:val="20"/>
              </w:rPr>
              <w:t>0</w:t>
            </w:r>
          </w:p>
          <w:p w14:paraId="115004F4" w14:textId="755A1051" w:rsidR="00AD2A1B" w:rsidRPr="009A7CD7" w:rsidRDefault="00EB633C"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w:t>
            </w:r>
          </w:p>
        </w:tc>
        <w:tc>
          <w:tcPr>
            <w:tcW w:w="2403" w:type="dxa"/>
            <w:hideMark/>
          </w:tcPr>
          <w:p w14:paraId="45DACE38"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Fund number</w:t>
            </w:r>
          </w:p>
        </w:tc>
        <w:tc>
          <w:tcPr>
            <w:tcW w:w="5696" w:type="dxa"/>
            <w:hideMark/>
          </w:tcPr>
          <w:p w14:paraId="13A9D979" w14:textId="446582AC" w:rsidR="00E5012B" w:rsidRDefault="00E5012B" w:rsidP="00E5012B">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14:paraId="7608A316" w14:textId="77777777" w:rsidR="00E5012B" w:rsidRDefault="00E5012B" w:rsidP="00E5012B">
            <w:pPr>
              <w:rPr>
                <w:rFonts w:ascii="Times New Roman" w:hAnsi="Times New Roman" w:cs="Times New Roman"/>
                <w:sz w:val="20"/>
                <w:szCs w:val="20"/>
                <w:lang w:val="en-US"/>
              </w:rPr>
            </w:pPr>
          </w:p>
          <w:p w14:paraId="7626226B" w14:textId="413DB3DE" w:rsidR="00AD2A1B" w:rsidRPr="009A7CD7" w:rsidRDefault="00462646" w:rsidP="009A7CD7">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5031B9" w:rsidRPr="00CD728A" w14:paraId="1846D0BE" w14:textId="77777777" w:rsidTr="009A7CD7">
        <w:trPr>
          <w:trHeight w:val="1140"/>
        </w:trPr>
        <w:tc>
          <w:tcPr>
            <w:tcW w:w="1223" w:type="dxa"/>
            <w:hideMark/>
          </w:tcPr>
          <w:p w14:paraId="4203F91C" w14:textId="7B829061"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lastRenderedPageBreak/>
              <w:t>C</w:t>
            </w:r>
            <w:r w:rsidR="002468EB" w:rsidRPr="009A7CD7">
              <w:rPr>
                <w:rFonts w:ascii="Times New Roman" w:hAnsi="Times New Roman" w:cs="Times New Roman"/>
                <w:sz w:val="20"/>
                <w:szCs w:val="20"/>
              </w:rPr>
              <w:t>00</w:t>
            </w:r>
            <w:r w:rsidR="00F04720">
              <w:rPr>
                <w:rFonts w:ascii="Times New Roman" w:hAnsi="Times New Roman" w:cs="Times New Roman"/>
                <w:sz w:val="20"/>
                <w:szCs w:val="20"/>
              </w:rPr>
              <w:t>8</w:t>
            </w:r>
            <w:r w:rsidR="002468EB" w:rsidRPr="009A7CD7">
              <w:rPr>
                <w:rFonts w:ascii="Times New Roman" w:hAnsi="Times New Roman" w:cs="Times New Roman"/>
                <w:sz w:val="20"/>
                <w:szCs w:val="20"/>
              </w:rPr>
              <w:t>0</w:t>
            </w:r>
          </w:p>
          <w:p w14:paraId="08F4B001" w14:textId="772A2A94"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w:t>
            </w:r>
          </w:p>
        </w:tc>
        <w:tc>
          <w:tcPr>
            <w:tcW w:w="2403" w:type="dxa"/>
            <w:hideMark/>
          </w:tcPr>
          <w:p w14:paraId="2E10DF0C" w14:textId="37906596" w:rsidR="00AD2A1B" w:rsidRPr="009A7CD7" w:rsidRDefault="00AD2A1B" w:rsidP="003911E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Derivatives held in unit linked and index linked </w:t>
            </w:r>
            <w:r w:rsidR="004608B1" w:rsidRPr="009A7CD7">
              <w:rPr>
                <w:rFonts w:ascii="Times New Roman" w:hAnsi="Times New Roman" w:cs="Times New Roman"/>
                <w:sz w:val="20"/>
                <w:szCs w:val="20"/>
              </w:rPr>
              <w:t>contracts</w:t>
            </w:r>
          </w:p>
        </w:tc>
        <w:tc>
          <w:tcPr>
            <w:tcW w:w="5696" w:type="dxa"/>
            <w:hideMark/>
          </w:tcPr>
          <w:p w14:paraId="1B531278" w14:textId="54DA4BF4" w:rsidR="00CA3BAF" w:rsidRPr="009A7CD7" w:rsidRDefault="00AD2A1B" w:rsidP="009A7CD7">
            <w:pPr>
              <w:rPr>
                <w:rFonts w:ascii="Times New Roman" w:hAnsi="Times New Roman" w:cs="Times New Roman"/>
                <w:sz w:val="20"/>
                <w:szCs w:val="20"/>
                <w:lang w:val="en-US"/>
              </w:rPr>
            </w:pPr>
            <w:r w:rsidRPr="009A7CD7">
              <w:rPr>
                <w:rFonts w:ascii="Times New Roman" w:hAnsi="Times New Roman" w:cs="Times New Roman"/>
                <w:sz w:val="20"/>
                <w:szCs w:val="20"/>
              </w:rPr>
              <w:t xml:space="preserve">Identify </w:t>
            </w:r>
            <w:r w:rsidR="008A4869" w:rsidRPr="009A7CD7">
              <w:rPr>
                <w:rFonts w:ascii="Times New Roman" w:hAnsi="Times New Roman" w:cs="Times New Roman"/>
                <w:sz w:val="20"/>
                <w:szCs w:val="20"/>
              </w:rPr>
              <w:t xml:space="preserve">the </w:t>
            </w:r>
            <w:r w:rsidR="006E718D" w:rsidRPr="009A7CD7">
              <w:rPr>
                <w:rFonts w:ascii="Times New Roman" w:hAnsi="Times New Roman" w:cs="Times New Roman"/>
                <w:sz w:val="20"/>
                <w:szCs w:val="20"/>
              </w:rPr>
              <w:t xml:space="preserve">derivatives </w:t>
            </w:r>
            <w:r w:rsidRPr="009A7CD7">
              <w:rPr>
                <w:rFonts w:ascii="Times New Roman" w:hAnsi="Times New Roman" w:cs="Times New Roman"/>
                <w:sz w:val="20"/>
                <w:szCs w:val="20"/>
              </w:rPr>
              <w:t xml:space="preserve">that are </w:t>
            </w:r>
            <w:r w:rsidR="008A4869" w:rsidRPr="009A7CD7">
              <w:rPr>
                <w:rFonts w:ascii="Times New Roman" w:hAnsi="Times New Roman" w:cs="Times New Roman"/>
                <w:sz w:val="20"/>
                <w:szCs w:val="20"/>
              </w:rPr>
              <w:t>held by unit linked and index linked</w:t>
            </w:r>
            <w:r w:rsidR="00CE00BC" w:rsidRPr="009A7CD7">
              <w:rPr>
                <w:rFonts w:ascii="Times New Roman" w:hAnsi="Times New Roman" w:cs="Times New Roman"/>
                <w:sz w:val="20"/>
                <w:szCs w:val="20"/>
              </w:rPr>
              <w:t xml:space="preserve"> contracts</w:t>
            </w:r>
            <w:r w:rsidRPr="009A7CD7">
              <w:rPr>
                <w:rFonts w:ascii="Times New Roman" w:hAnsi="Times New Roman" w:cs="Times New Roman"/>
                <w:sz w:val="20"/>
                <w:szCs w:val="20"/>
              </w:rPr>
              <w:t>. One of the options in the following closed list shall be used:</w:t>
            </w:r>
            <w:r w:rsidRPr="009A7CD7">
              <w:rPr>
                <w:rFonts w:ascii="Times New Roman" w:hAnsi="Times New Roman" w:cs="Times New Roman"/>
                <w:sz w:val="20"/>
                <w:szCs w:val="20"/>
              </w:rPr>
              <w:br/>
            </w:r>
            <w:r w:rsidR="00CA3BAF" w:rsidRPr="009A7CD7">
              <w:rPr>
                <w:rFonts w:ascii="Times New Roman" w:hAnsi="Times New Roman" w:cs="Times New Roman"/>
                <w:sz w:val="20"/>
                <w:szCs w:val="20"/>
                <w:lang w:val="en-US"/>
              </w:rPr>
              <w:t>1</w:t>
            </w:r>
            <w:r w:rsidR="00EC73F8" w:rsidRPr="00CD728A">
              <w:rPr>
                <w:rFonts w:ascii="Times New Roman" w:hAnsi="Times New Roman" w:cs="Times New Roman"/>
                <w:sz w:val="20"/>
                <w:szCs w:val="20"/>
                <w:lang w:val="en-US"/>
              </w:rPr>
              <w:t xml:space="preserve"> -</w:t>
            </w:r>
            <w:r w:rsidR="00CA3BAF" w:rsidRPr="009A7CD7">
              <w:rPr>
                <w:rFonts w:ascii="Times New Roman" w:hAnsi="Times New Roman" w:cs="Times New Roman"/>
                <w:sz w:val="20"/>
                <w:szCs w:val="20"/>
                <w:lang w:val="en-US"/>
              </w:rPr>
              <w:t xml:space="preserve"> Unit-linked or index-linked</w:t>
            </w:r>
          </w:p>
          <w:p w14:paraId="58498A2D" w14:textId="39311798" w:rsidR="00AD2A1B" w:rsidRPr="009A7CD7" w:rsidRDefault="00CA3BAF" w:rsidP="009A7CD7">
            <w:pPr>
              <w:rPr>
                <w:rFonts w:ascii="Times New Roman" w:hAnsi="Times New Roman" w:cs="Times New Roman"/>
                <w:sz w:val="20"/>
                <w:szCs w:val="20"/>
              </w:rPr>
            </w:pPr>
            <w:r w:rsidRPr="009A7CD7">
              <w:rPr>
                <w:rFonts w:ascii="Times New Roman" w:hAnsi="Times New Roman" w:cs="Times New Roman"/>
                <w:sz w:val="20"/>
                <w:szCs w:val="20"/>
                <w:lang w:val="en-US"/>
              </w:rPr>
              <w:t>2</w:t>
            </w:r>
            <w:r w:rsidR="00EC73F8" w:rsidRPr="00CD728A">
              <w:rPr>
                <w:rFonts w:ascii="Times New Roman" w:hAnsi="Times New Roman" w:cs="Times New Roman"/>
                <w:sz w:val="20"/>
                <w:szCs w:val="20"/>
                <w:lang w:val="en-US"/>
              </w:rPr>
              <w:t xml:space="preserve"> -</w:t>
            </w:r>
            <w:r w:rsidRPr="009A7CD7">
              <w:rPr>
                <w:rFonts w:ascii="Times New Roman" w:hAnsi="Times New Roman" w:cs="Times New Roman"/>
                <w:sz w:val="20"/>
                <w:szCs w:val="20"/>
                <w:lang w:val="en-US"/>
              </w:rPr>
              <w:t xml:space="preserve"> Neither unit-linked nor index-linked</w:t>
            </w:r>
          </w:p>
        </w:tc>
      </w:tr>
      <w:tr w:rsidR="00F61770" w:rsidRPr="00CD728A" w14:paraId="5EF852C6" w14:textId="77777777" w:rsidTr="00AD3A0B">
        <w:trPr>
          <w:trHeight w:val="1005"/>
        </w:trPr>
        <w:tc>
          <w:tcPr>
            <w:tcW w:w="1223" w:type="dxa"/>
            <w:hideMark/>
          </w:tcPr>
          <w:p w14:paraId="26A1A7EE" w14:textId="69CE0798" w:rsidR="00F61770" w:rsidRPr="00CD728A"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090</w:t>
            </w:r>
          </w:p>
          <w:p w14:paraId="22B41DD8" w14:textId="77777777" w:rsidR="00F61770" w:rsidRPr="0061769B" w:rsidRDefault="00F61770" w:rsidP="00AD3A0B">
            <w:pPr>
              <w:pStyle w:val="NoSpacing"/>
              <w:rPr>
                <w:rFonts w:ascii="Times New Roman" w:hAnsi="Times New Roman" w:cs="Times New Roman"/>
                <w:sz w:val="20"/>
                <w:szCs w:val="20"/>
              </w:rPr>
            </w:pPr>
            <w:r w:rsidRPr="00CD728A">
              <w:rPr>
                <w:rFonts w:ascii="Times New Roman" w:hAnsi="Times New Roman" w:cs="Times New Roman"/>
                <w:sz w:val="20"/>
                <w:szCs w:val="20"/>
              </w:rPr>
              <w:t>(A9)</w:t>
            </w:r>
          </w:p>
        </w:tc>
        <w:tc>
          <w:tcPr>
            <w:tcW w:w="2403" w:type="dxa"/>
            <w:hideMark/>
          </w:tcPr>
          <w:p w14:paraId="72E9ACC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696" w:type="dxa"/>
            <w:hideMark/>
          </w:tcPr>
          <w:p w14:paraId="099628CF" w14:textId="4FA66FF1"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ins w:id="58" w:author="Author">
              <w:r w:rsidR="00E779C3">
                <w:rPr>
                  <w:rFonts w:ascii="Times New Roman" w:hAnsi="Times New Roman" w:cs="Times New Roman"/>
                  <w:sz w:val="20"/>
                  <w:szCs w:val="20"/>
                </w:rPr>
                <w:t xml:space="preserve">or multiple </w:t>
              </w:r>
            </w:ins>
            <w:r w:rsidRPr="0061769B">
              <w:rPr>
                <w:rFonts w:ascii="Times New Roman" w:hAnsi="Times New Roman" w:cs="Times New Roman"/>
                <w:sz w:val="20"/>
                <w:szCs w:val="20"/>
              </w:rPr>
              <w:t>underlying instrument</w:t>
            </w:r>
            <w:ins w:id="59" w:author="Author">
              <w:r w:rsidR="00CC3710">
                <w:rPr>
                  <w:rFonts w:ascii="Times New Roman" w:hAnsi="Times New Roman" w:cs="Times New Roman"/>
                  <w:sz w:val="20"/>
                  <w:szCs w:val="20"/>
                </w:rPr>
                <w:t>s</w:t>
              </w:r>
            </w:ins>
            <w:r w:rsidRPr="0061769B">
              <w:rPr>
                <w:rFonts w:ascii="Times New Roman" w:hAnsi="Times New Roman" w:cs="Times New Roman"/>
                <w:sz w:val="20"/>
                <w:szCs w:val="20"/>
              </w:rPr>
              <w:t xml:space="preserve"> in the undertakings’ portfolio. An index is considered a single instrument and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14:paraId="60A850DC" w14:textId="77777777" w:rsidR="00F61770" w:rsidRPr="0061769B" w:rsidRDefault="00F61770">
            <w:pPr>
              <w:spacing w:after="120" w:line="276" w:lineRule="auto"/>
              <w:rPr>
                <w:rFonts w:ascii="Times New Roman" w:hAnsi="Times New Roman" w:cs="Times New Roman"/>
                <w:sz w:val="20"/>
                <w:szCs w:val="20"/>
              </w:rPr>
              <w:pPrChange w:id="60" w:author="Author">
                <w:pPr>
                  <w:spacing w:after="200" w:line="276" w:lineRule="auto"/>
                </w:pPr>
              </w:pPrChange>
            </w:pPr>
            <w:r w:rsidRPr="00CD728A">
              <w:rPr>
                <w:rFonts w:ascii="Times New Roman" w:hAnsi="Times New Roman" w:cs="Times New Roman"/>
                <w:sz w:val="20"/>
                <w:szCs w:val="20"/>
              </w:rPr>
              <w:t xml:space="preserve">Identification code of the instrument underlying the derivative using the following priority: </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w:t>
            </w:r>
            <w:r w:rsidRPr="00CD728A">
              <w:rPr>
                <w:rFonts w:ascii="Times New Roman" w:hAnsi="Times New Roman" w:cs="Times New Roman"/>
                <w:sz w:val="20"/>
                <w:szCs w:val="20"/>
              </w:rPr>
              <w:t>- ISO 6166 code of ISIN when available</w:t>
            </w:r>
            <w:r w:rsidRPr="00CD728A">
              <w:rPr>
                <w:rFonts w:ascii="Times New Roman" w:hAnsi="Times New Roman" w:cs="Times New Roman"/>
                <w:sz w:val="20"/>
                <w:szCs w:val="20"/>
              </w:rPr>
              <w:br/>
              <w:t xml:space="preserve">  - Other recognised codes (e.g.: CUSIP, Bloomberg Ticker, Reuters RIC)</w:t>
            </w:r>
            <w:r w:rsidRPr="00CD728A">
              <w:rPr>
                <w:rFonts w:ascii="Times New Roman" w:hAnsi="Times New Roman" w:cs="Times New Roman"/>
                <w:sz w:val="20"/>
                <w:szCs w:val="20"/>
              </w:rPr>
              <w:br/>
              <w:t xml:space="preserve">  - Code attributed by the undertaking, when the options above are not available, and must be consistent over time</w:t>
            </w:r>
          </w:p>
          <w:p w14:paraId="3432E296" w14:textId="77777777" w:rsidR="00F61770" w:rsidRPr="0061769B" w:rsidRDefault="00F61770">
            <w:pPr>
              <w:spacing w:after="120" w:line="276" w:lineRule="auto"/>
              <w:rPr>
                <w:rFonts w:ascii="Times New Roman" w:hAnsi="Times New Roman" w:cs="Times New Roman"/>
                <w:sz w:val="20"/>
                <w:szCs w:val="20"/>
              </w:rPr>
              <w:pPrChange w:id="61" w:author="Author">
                <w:pPr>
                  <w:spacing w:after="200" w:line="276" w:lineRule="auto"/>
                </w:pPr>
              </w:pPrChange>
            </w:pPr>
            <w:r w:rsidRPr="0061769B">
              <w:rPr>
                <w:rFonts w:ascii="Times New Roman" w:hAnsi="Times New Roman" w:cs="Times New Roman"/>
                <w:sz w:val="20"/>
                <w:szCs w:val="20"/>
              </w:rPr>
              <w:t>- “Multiple assets/liabilities”, if the underlying assets or liabilities are more than one</w:t>
            </w:r>
          </w:p>
          <w:p w14:paraId="1F2B6617"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F61770" w:rsidRPr="00CD728A" w14:paraId="389108CA" w14:textId="77777777" w:rsidTr="00AD3A0B">
        <w:trPr>
          <w:trHeight w:val="1485"/>
        </w:trPr>
        <w:tc>
          <w:tcPr>
            <w:tcW w:w="1223" w:type="dxa"/>
          </w:tcPr>
          <w:p w14:paraId="778C6EA3" w14:textId="2CF57C92" w:rsidR="00F61770" w:rsidRPr="0061769B"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100</w:t>
            </w:r>
          </w:p>
        </w:tc>
        <w:tc>
          <w:tcPr>
            <w:tcW w:w="2403" w:type="dxa"/>
          </w:tcPr>
          <w:p w14:paraId="617D54F4"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696" w:type="dxa"/>
          </w:tcPr>
          <w:p w14:paraId="20310A81" w14:textId="77777777" w:rsidR="00F61770" w:rsidRPr="00CD728A" w:rsidRDefault="00F61770" w:rsidP="00AD3A0B">
            <w:pPr>
              <w:spacing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“Instrument underlying the derivative” item. 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1 - ISO/6166 for ISIN</w:t>
            </w:r>
          </w:p>
          <w:p w14:paraId="146CC5F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BF44D8F"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65027D6" w14:textId="44F1FA85" w:rsidR="00F61770" w:rsidRPr="00FE50E7" w:rsidRDefault="00F61770" w:rsidP="00AD3A0B">
            <w:pPr>
              <w:spacing w:line="276" w:lineRule="auto"/>
              <w:rPr>
                <w:rFonts w:ascii="Times New Roman" w:hAnsi="Times New Roman" w:cs="Times New Roman"/>
                <w:sz w:val="20"/>
                <w:szCs w:val="20"/>
                <w:lang w:val="de-DE"/>
                <w:rPrChange w:id="62" w:author="Author">
                  <w:rPr>
                    <w:rFonts w:ascii="Times New Roman" w:hAnsi="Times New Roman" w:cs="Times New Roman"/>
                    <w:sz w:val="20"/>
                    <w:szCs w:val="20"/>
                  </w:rPr>
                </w:rPrChange>
              </w:rPr>
            </w:pPr>
            <w:r w:rsidRPr="00FE50E7">
              <w:rPr>
                <w:rFonts w:ascii="Times New Roman" w:hAnsi="Times New Roman" w:cs="Times New Roman"/>
                <w:sz w:val="20"/>
                <w:szCs w:val="20"/>
                <w:lang w:val="de-DE"/>
                <w:rPrChange w:id="63" w:author="Author">
                  <w:rPr>
                    <w:rFonts w:ascii="Times New Roman" w:hAnsi="Times New Roman" w:cs="Times New Roman"/>
                    <w:sz w:val="20"/>
                    <w:szCs w:val="20"/>
                  </w:rPr>
                </w:rPrChange>
              </w:rPr>
              <w:t xml:space="preserve">4 - </w:t>
            </w:r>
            <w:del w:id="64" w:author="Author">
              <w:r w:rsidRPr="00FE50E7" w:rsidDel="00FF44F1">
                <w:rPr>
                  <w:rFonts w:ascii="Times New Roman" w:hAnsi="Times New Roman" w:cs="Times New Roman"/>
                  <w:sz w:val="20"/>
                  <w:szCs w:val="20"/>
                  <w:lang w:val="de-DE"/>
                  <w:rPrChange w:id="65" w:author="Author">
                    <w:rPr>
                      <w:rFonts w:ascii="Times New Roman" w:hAnsi="Times New Roman" w:cs="Times New Roman"/>
                      <w:sz w:val="20"/>
                      <w:szCs w:val="20"/>
                    </w:rPr>
                  </w:rPrChange>
                </w:rPr>
                <w:delText xml:space="preserve">WRT </w:delText>
              </w:r>
            </w:del>
            <w:ins w:id="66" w:author="Author">
              <w:r w:rsidR="00E779C3" w:rsidRPr="00FE50E7">
                <w:rPr>
                  <w:rFonts w:ascii="Times New Roman" w:hAnsi="Times New Roman" w:cs="Times New Roman"/>
                  <w:sz w:val="20"/>
                  <w:szCs w:val="20"/>
                  <w:lang w:val="de-DE"/>
                  <w:rPrChange w:id="67" w:author="Author">
                    <w:rPr>
                      <w:rFonts w:ascii="Times New Roman" w:hAnsi="Times New Roman" w:cs="Times New Roman"/>
                      <w:sz w:val="20"/>
                      <w:szCs w:val="20"/>
                    </w:rPr>
                  </w:rPrChange>
                </w:rPr>
                <w:t xml:space="preserve">WKN </w:t>
              </w:r>
            </w:ins>
            <w:r w:rsidRPr="00FE50E7">
              <w:rPr>
                <w:rFonts w:ascii="Times New Roman" w:hAnsi="Times New Roman" w:cs="Times New Roman"/>
                <w:sz w:val="20"/>
                <w:szCs w:val="20"/>
                <w:lang w:val="de-DE"/>
                <w:rPrChange w:id="68" w:author="Author">
                  <w:rPr>
                    <w:rFonts w:ascii="Times New Roman" w:hAnsi="Times New Roman" w:cs="Times New Roman"/>
                    <w:sz w:val="20"/>
                    <w:szCs w:val="20"/>
                  </w:rPr>
                </w:rPrChange>
              </w:rPr>
              <w:t>(Wertpapier Kenn-Num</w:t>
            </w:r>
            <w:ins w:id="69" w:author="Author">
              <w:r w:rsidR="00FF44F1" w:rsidRPr="00FE50E7">
                <w:rPr>
                  <w:rFonts w:ascii="Times New Roman" w:hAnsi="Times New Roman" w:cs="Times New Roman"/>
                  <w:sz w:val="20"/>
                  <w:szCs w:val="20"/>
                  <w:lang w:val="de-DE"/>
                  <w:rPrChange w:id="70" w:author="Author">
                    <w:rPr>
                      <w:rFonts w:ascii="Times New Roman" w:hAnsi="Times New Roman" w:cs="Times New Roman"/>
                      <w:sz w:val="20"/>
                      <w:szCs w:val="20"/>
                    </w:rPr>
                  </w:rPrChange>
                </w:rPr>
                <w:t>m</w:t>
              </w:r>
            </w:ins>
            <w:del w:id="71" w:author="Author">
              <w:r w:rsidRPr="00FE50E7" w:rsidDel="00FF44F1">
                <w:rPr>
                  <w:rFonts w:ascii="Times New Roman" w:hAnsi="Times New Roman" w:cs="Times New Roman"/>
                  <w:sz w:val="20"/>
                  <w:szCs w:val="20"/>
                  <w:lang w:val="de-DE"/>
                  <w:rPrChange w:id="72" w:author="Author">
                    <w:rPr>
                      <w:rFonts w:ascii="Times New Roman" w:hAnsi="Times New Roman" w:cs="Times New Roman"/>
                      <w:sz w:val="20"/>
                      <w:szCs w:val="20"/>
                    </w:rPr>
                  </w:rPrChange>
                </w:rPr>
                <w:delText>b</w:delText>
              </w:r>
            </w:del>
            <w:r w:rsidRPr="00FE50E7">
              <w:rPr>
                <w:rFonts w:ascii="Times New Roman" w:hAnsi="Times New Roman" w:cs="Times New Roman"/>
                <w:sz w:val="20"/>
                <w:szCs w:val="20"/>
                <w:lang w:val="de-DE"/>
                <w:rPrChange w:id="73" w:author="Author">
                  <w:rPr>
                    <w:rFonts w:ascii="Times New Roman" w:hAnsi="Times New Roman" w:cs="Times New Roman"/>
                    <w:sz w:val="20"/>
                    <w:szCs w:val="20"/>
                  </w:rPr>
                </w:rPrChange>
              </w:rPr>
              <w:t>er, the alphanumeric German identification number</w:t>
            </w:r>
            <w:ins w:id="74" w:author="Author">
              <w:r w:rsidR="00FF44F1">
                <w:rPr>
                  <w:rFonts w:ascii="Times New Roman" w:hAnsi="Times New Roman" w:cs="Times New Roman"/>
                  <w:sz w:val="20"/>
                  <w:szCs w:val="20"/>
                  <w:lang w:val="de-DE"/>
                </w:rPr>
                <w:t>)</w:t>
              </w:r>
            </w:ins>
            <w:del w:id="75" w:author="Author">
              <w:r w:rsidRPr="00FE50E7" w:rsidDel="003A5CA8">
                <w:rPr>
                  <w:rFonts w:ascii="Times New Roman" w:hAnsi="Times New Roman" w:cs="Times New Roman"/>
                  <w:sz w:val="20"/>
                  <w:szCs w:val="20"/>
                  <w:lang w:val="de-DE"/>
                  <w:rPrChange w:id="76" w:author="Author">
                    <w:rPr>
                      <w:rFonts w:ascii="Times New Roman" w:hAnsi="Times New Roman" w:cs="Times New Roman"/>
                      <w:sz w:val="20"/>
                      <w:szCs w:val="20"/>
                    </w:rPr>
                  </w:rPrChange>
                </w:rPr>
                <w:delText>)</w:delText>
              </w:r>
            </w:del>
          </w:p>
          <w:p w14:paraId="5C15221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CACFE3"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C95FC06" w14:textId="77777777" w:rsidR="00F61770" w:rsidRPr="0061769B" w:rsidRDefault="00F61770" w:rsidP="00AD3A0B">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33FFAAA8" w14:textId="77777777" w:rsidR="001A7359" w:rsidRPr="00FE50E7" w:rsidRDefault="001A7359" w:rsidP="001A7359">
            <w:pPr>
              <w:spacing w:line="276" w:lineRule="auto"/>
              <w:rPr>
                <w:ins w:id="77" w:author="Author"/>
                <w:rFonts w:ascii="Times New Roman" w:hAnsi="Times New Roman" w:cs="Times New Roman"/>
                <w:sz w:val="20"/>
                <w:szCs w:val="20"/>
                <w:rPrChange w:id="78" w:author="Author">
                  <w:rPr>
                    <w:ins w:id="79" w:author="Author"/>
                    <w:rFonts w:ascii="Times New Roman" w:hAnsi="Times New Roman" w:cs="Times New Roman"/>
                    <w:sz w:val="20"/>
                    <w:szCs w:val="20"/>
                    <w:lang w:val="de-DE"/>
                  </w:rPr>
                </w:rPrChange>
              </w:rPr>
            </w:pPr>
            <w:ins w:id="80" w:author="Author">
              <w:r>
                <w:rPr>
                  <w:rFonts w:ascii="Times New Roman" w:hAnsi="Times New Roman" w:cs="Times New Roman"/>
                  <w:sz w:val="20"/>
                  <w:szCs w:val="20"/>
                  <w:lang w:val="fr-FR"/>
                </w:rPr>
                <w:t xml:space="preserve">8 – </w:t>
              </w:r>
              <w:r w:rsidRPr="00FE50E7">
                <w:rPr>
                  <w:rFonts w:ascii="Times New Roman" w:hAnsi="Times New Roman" w:cs="Times New Roman"/>
                  <w:sz w:val="20"/>
                  <w:szCs w:val="20"/>
                  <w:rPrChange w:id="81" w:author="Author">
                    <w:rPr>
                      <w:rFonts w:ascii="Times New Roman" w:hAnsi="Times New Roman" w:cs="Times New Roman"/>
                      <w:sz w:val="20"/>
                      <w:szCs w:val="20"/>
                      <w:lang w:val="de-DE"/>
                    </w:rPr>
                  </w:rPrChange>
                </w:rPr>
                <w:t>FIGI (Financial Instrument Global Identifier)</w:t>
              </w:r>
            </w:ins>
          </w:p>
          <w:p w14:paraId="30F253BD" w14:textId="085756B8" w:rsidR="00F61770" w:rsidRPr="00CD728A" w:rsidRDefault="00F61770" w:rsidP="00AD3A0B">
            <w:pPr>
              <w:spacing w:line="276" w:lineRule="auto"/>
              <w:rPr>
                <w:rFonts w:ascii="Times New Roman" w:hAnsi="Times New Roman" w:cs="Times New Roman"/>
                <w:sz w:val="20"/>
                <w:szCs w:val="20"/>
              </w:rPr>
            </w:pPr>
            <w:del w:id="82" w:author="Author">
              <w:r w:rsidRPr="00CD728A" w:rsidDel="001A7359">
                <w:rPr>
                  <w:rFonts w:ascii="Times New Roman" w:hAnsi="Times New Roman" w:cs="Times New Roman"/>
                  <w:sz w:val="20"/>
                  <w:szCs w:val="20"/>
                </w:rPr>
                <w:delText>8</w:delText>
              </w:r>
            </w:del>
            <w:ins w:id="83" w:author="Author">
              <w:r w:rsidR="001A7359">
                <w:rPr>
                  <w:rFonts w:ascii="Times New Roman" w:hAnsi="Times New Roman" w:cs="Times New Roman"/>
                  <w:sz w:val="20"/>
                  <w:szCs w:val="20"/>
                </w:rPr>
                <w:t>9</w:t>
              </w:r>
            </w:ins>
            <w:r w:rsidRPr="00CD728A">
              <w:rPr>
                <w:rFonts w:ascii="Times New Roman" w:hAnsi="Times New Roman" w:cs="Times New Roman"/>
                <w:sz w:val="20"/>
                <w:szCs w:val="20"/>
              </w:rPr>
              <w:t xml:space="preserve">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5B83402B" w14:textId="266835DB" w:rsidR="00F61770" w:rsidRDefault="00F61770" w:rsidP="00AD3A0B">
            <w:pPr>
              <w:spacing w:line="276" w:lineRule="auto"/>
              <w:rPr>
                <w:rFonts w:ascii="Times New Roman" w:hAnsi="Times New Roman" w:cs="Times New Roman"/>
                <w:sz w:val="20"/>
                <w:szCs w:val="20"/>
              </w:rPr>
            </w:pPr>
            <w:del w:id="84" w:author="Author">
              <w:r w:rsidRPr="00CD728A" w:rsidDel="001A7359">
                <w:rPr>
                  <w:rFonts w:ascii="Times New Roman" w:hAnsi="Times New Roman" w:cs="Times New Roman"/>
                  <w:sz w:val="20"/>
                  <w:szCs w:val="20"/>
                </w:rPr>
                <w:delText>9</w:delText>
              </w:r>
            </w:del>
            <w:ins w:id="85" w:author="Author">
              <w:r w:rsidR="001A7359">
                <w:rPr>
                  <w:rFonts w:ascii="Times New Roman" w:hAnsi="Times New Roman" w:cs="Times New Roman"/>
                  <w:sz w:val="20"/>
                  <w:szCs w:val="20"/>
                </w:rPr>
                <w:t>99</w:t>
              </w:r>
            </w:ins>
            <w:r w:rsidRPr="00CD728A">
              <w:rPr>
                <w:rFonts w:ascii="Times New Roman" w:hAnsi="Times New Roman" w:cs="Times New Roman"/>
                <w:sz w:val="20"/>
                <w:szCs w:val="20"/>
              </w:rPr>
              <w:t xml:space="preserve"> - Code attributed by the undertaking</w:t>
            </w:r>
          </w:p>
          <w:p w14:paraId="55418889" w14:textId="77777777" w:rsidR="00F61770" w:rsidRPr="0061769B" w:rsidRDefault="00F61770" w:rsidP="00AD3A0B">
            <w:pPr>
              <w:spacing w:line="276" w:lineRule="auto"/>
              <w:rPr>
                <w:rFonts w:ascii="Times New Roman" w:hAnsi="Times New Roman" w:cs="Times New Roman"/>
                <w:sz w:val="20"/>
                <w:szCs w:val="20"/>
              </w:rPr>
            </w:pPr>
          </w:p>
          <w:p w14:paraId="4E1FE495"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reported for derivatives which have as underlying more than one asset or liability. </w:t>
            </w:r>
          </w:p>
        </w:tc>
      </w:tr>
      <w:tr w:rsidR="008313BB" w:rsidRPr="00CD728A" w14:paraId="1E787D48" w14:textId="77777777" w:rsidTr="009A7CD7">
        <w:trPr>
          <w:trHeight w:val="416"/>
        </w:trPr>
        <w:tc>
          <w:tcPr>
            <w:tcW w:w="1223" w:type="dxa"/>
            <w:hideMark/>
          </w:tcPr>
          <w:p w14:paraId="17E6653A" w14:textId="406A152D"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110</w:t>
            </w:r>
          </w:p>
          <w:p w14:paraId="7CC623C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(A13)</w:t>
            </w:r>
          </w:p>
        </w:tc>
        <w:tc>
          <w:tcPr>
            <w:tcW w:w="2403" w:type="dxa"/>
            <w:hideMark/>
          </w:tcPr>
          <w:p w14:paraId="585794F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696" w:type="dxa"/>
            <w:hideMark/>
          </w:tcPr>
          <w:p w14:paraId="32FA6B0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14:paraId="4BE88DD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3397121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005601D" w14:textId="77777777" w:rsidR="00AD3A0B" w:rsidRDefault="008313BB" w:rsidP="00266968">
            <w:pPr>
              <w:spacing w:line="276" w:lineRule="auto"/>
              <w:rPr>
                <w:ins w:id="86" w:author="Autho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Pr>
                <w:rFonts w:ascii="Times New Roman" w:hAnsi="Times New Roman" w:cs="Times New Roman"/>
                <w:sz w:val="20"/>
                <w:szCs w:val="20"/>
              </w:rPr>
              <w:t xml:space="preserve"> </w:t>
            </w:r>
          </w:p>
          <w:p w14:paraId="250083C0" w14:textId="77777777" w:rsidR="00305E4A" w:rsidRDefault="00305E4A" w:rsidP="00266968">
            <w:pPr>
              <w:spacing w:line="276" w:lineRule="auto"/>
              <w:rPr>
                <w:rFonts w:ascii="Times New Roman" w:hAnsi="Times New Roman" w:cs="Times New Roman"/>
                <w:sz w:val="20"/>
                <w:szCs w:val="20"/>
              </w:rPr>
            </w:pPr>
          </w:p>
          <w:p w14:paraId="459E5FD6" w14:textId="634FDA5F" w:rsidR="008313BB" w:rsidRPr="0061769B" w:rsidRDefault="008313BB" w:rsidP="00266968">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w:t>
            </w:r>
            <w:r w:rsidRPr="0061769B">
              <w:rPr>
                <w:rFonts w:ascii="Times New Roman" w:hAnsi="Times New Roman" w:cs="Times New Roman"/>
                <w:sz w:val="20"/>
                <w:szCs w:val="20"/>
              </w:rPr>
              <w:t>- Micro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Macro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Matching assets and liabilities cash-flows</w:t>
            </w:r>
            <w:ins w:id="87" w:author="Author">
              <w:r w:rsidR="00305E4A">
                <w:rPr>
                  <w:rFonts w:ascii="Times New Roman" w:hAnsi="Times New Roman" w:cs="Times New Roman"/>
                  <w:sz w:val="20"/>
                  <w:szCs w:val="20"/>
                </w:rPr>
                <w:t xml:space="preserve"> used in the context of matching adjustment portfolios</w:t>
              </w:r>
            </w:ins>
            <w:r w:rsidRPr="0061769B">
              <w:rPr>
                <w:rFonts w:ascii="Times New Roman" w:hAnsi="Times New Roman" w:cs="Times New Roman"/>
                <w:sz w:val="20"/>
                <w:szCs w:val="20"/>
              </w:rPr>
              <w:t xml:space="preserve"> </w:t>
            </w:r>
          </w:p>
          <w:p w14:paraId="67CF8043" w14:textId="4F818F59"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Pr="0061769B">
              <w:rPr>
                <w:rFonts w:ascii="Times New Roman" w:hAnsi="Times New Roman" w:cs="Times New Roman"/>
                <w:sz w:val="20"/>
                <w:szCs w:val="20"/>
              </w:rPr>
              <w:t>- Efficient portfolio management, other than “Matching assets and liabilities cash-flows</w:t>
            </w:r>
            <w:ins w:id="88" w:author="Author">
              <w:r w:rsidR="00305E4A">
                <w:rPr>
                  <w:rFonts w:ascii="Times New Roman" w:hAnsi="Times New Roman" w:cs="Times New Roman"/>
                  <w:sz w:val="20"/>
                  <w:szCs w:val="20"/>
                </w:rPr>
                <w:t xml:space="preserve"> used in the context of matching adjustment portfolios</w:t>
              </w:r>
            </w:ins>
            <w:r w:rsidRPr="0061769B">
              <w:rPr>
                <w:rFonts w:ascii="Times New Roman" w:hAnsi="Times New Roman" w:cs="Times New Roman"/>
                <w:sz w:val="20"/>
                <w:szCs w:val="20"/>
              </w:rPr>
              <w:t>”</w:t>
            </w:r>
          </w:p>
        </w:tc>
      </w:tr>
      <w:tr w:rsidR="008313BB" w:rsidRPr="00CD728A" w14:paraId="2F3DE06C" w14:textId="77777777" w:rsidTr="00266968">
        <w:trPr>
          <w:trHeight w:val="346"/>
        </w:trPr>
        <w:tc>
          <w:tcPr>
            <w:tcW w:w="1223" w:type="dxa"/>
            <w:hideMark/>
          </w:tcPr>
          <w:p w14:paraId="0F6AFF10" w14:textId="2604BBF9"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12</w:t>
            </w:r>
            <w:r>
              <w:rPr>
                <w:rFonts w:ascii="Times New Roman" w:hAnsi="Times New Roman" w:cs="Times New Roman"/>
                <w:sz w:val="20"/>
                <w:szCs w:val="20"/>
              </w:rPr>
              <w:t>0</w:t>
            </w:r>
          </w:p>
          <w:p w14:paraId="16C7BC5E"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(A14)</w:t>
            </w:r>
          </w:p>
        </w:tc>
        <w:tc>
          <w:tcPr>
            <w:tcW w:w="2403" w:type="dxa"/>
            <w:hideMark/>
          </w:tcPr>
          <w:p w14:paraId="0792146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Delta</w:t>
            </w:r>
          </w:p>
        </w:tc>
        <w:tc>
          <w:tcPr>
            <w:tcW w:w="5696" w:type="dxa"/>
            <w:hideMark/>
          </w:tcPr>
          <w:p w14:paraId="0A266ED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B and C (Call and put options), with reference to the reporting date.</w:t>
            </w:r>
          </w:p>
          <w:p w14:paraId="7F78093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Measures the rate of change of option value with respect to changes in the underlying asset's price. </w:t>
            </w:r>
          </w:p>
          <w:p w14:paraId="3B07A47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as a decimal. </w:t>
            </w:r>
          </w:p>
        </w:tc>
      </w:tr>
      <w:tr w:rsidR="008313BB" w:rsidRPr="00CD728A" w14:paraId="4FE095C5" w14:textId="77777777" w:rsidTr="00266968">
        <w:trPr>
          <w:trHeight w:val="1875"/>
        </w:trPr>
        <w:tc>
          <w:tcPr>
            <w:tcW w:w="1223" w:type="dxa"/>
            <w:hideMark/>
          </w:tcPr>
          <w:p w14:paraId="73D74BA0" w14:textId="51A6DA8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13</w:t>
            </w:r>
            <w:r>
              <w:rPr>
                <w:rFonts w:ascii="Times New Roman" w:hAnsi="Times New Roman" w:cs="Times New Roman"/>
                <w:sz w:val="20"/>
                <w:szCs w:val="20"/>
              </w:rPr>
              <w:t>0</w:t>
            </w:r>
          </w:p>
          <w:p w14:paraId="257D226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(A15)</w:t>
            </w:r>
          </w:p>
        </w:tc>
        <w:tc>
          <w:tcPr>
            <w:tcW w:w="2403" w:type="dxa"/>
            <w:hideMark/>
          </w:tcPr>
          <w:p w14:paraId="4C9D84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696" w:type="dxa"/>
            <w:hideMark/>
          </w:tcPr>
          <w:p w14:paraId="51FDE12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14:paraId="13B38617" w14:textId="69F8E19B"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ins w:id="89" w:author="Author">
              <w:r w:rsidR="00A0704D">
                <w:rPr>
                  <w:rFonts w:ascii="Times New Roman" w:hAnsi="Times New Roman" w:cs="Times New Roman"/>
                  <w:sz w:val="20"/>
                  <w:szCs w:val="20"/>
                </w:rPr>
                <w:t xml:space="preserve"> </w:t>
              </w:r>
              <w:r w:rsidR="00A0704D" w:rsidRPr="00FE50E7">
                <w:rPr>
                  <w:rFonts w:ascii="Times New Roman" w:hAnsi="Times New Roman" w:cs="Times New Roman"/>
                  <w:sz w:val="20"/>
                  <w:szCs w:val="20"/>
                  <w:rPrChange w:id="90" w:author="Author">
                    <w:rPr>
                      <w:rFonts w:ascii="Calibri" w:hAnsi="Calibri" w:cs="Calibri"/>
                      <w:color w:val="FF0000"/>
                      <w:lang w:val="en-US"/>
                    </w:rPr>
                  </w:rPrChange>
                </w:rPr>
                <w:t>When the trigger value corresponds to a range, the average value of the range shall be used.</w:t>
              </w:r>
            </w:ins>
          </w:p>
          <w:p w14:paraId="692BC99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notional amount refers to the amount that is being hedged / invested (when not covering risks). If several trades occur,</w:t>
            </w:r>
            <w:r>
              <w:rPr>
                <w:rFonts w:ascii="Times New Roman" w:hAnsi="Times New Roman" w:cs="Times New Roman"/>
                <w:sz w:val="20"/>
                <w:szCs w:val="20"/>
              </w:rPr>
              <w:t xml:space="preserve"> it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8313BB" w:rsidRPr="00CD728A" w14:paraId="3DC08071" w14:textId="77777777" w:rsidTr="00FE50E7">
        <w:tblPrEx>
          <w:tblW w:w="9322" w:type="dxa"/>
          <w:tblLayout w:type="fixed"/>
          <w:tblPrExChange w:id="91" w:author="Author">
            <w:tblPrEx>
              <w:tblW w:w="9322" w:type="dxa"/>
              <w:tblLayout w:type="fixed"/>
            </w:tblPrEx>
          </w:tblPrExChange>
        </w:tblPrEx>
        <w:trPr>
          <w:trHeight w:val="629"/>
          <w:trPrChange w:id="92" w:author="Author">
            <w:trPr>
              <w:trHeight w:val="4185"/>
            </w:trPr>
          </w:trPrChange>
        </w:trPr>
        <w:tc>
          <w:tcPr>
            <w:tcW w:w="1223" w:type="dxa"/>
            <w:hideMark/>
            <w:tcPrChange w:id="93" w:author="Author">
              <w:tcPr>
                <w:tcW w:w="1223" w:type="dxa"/>
                <w:hideMark/>
              </w:tcPr>
            </w:tcPrChange>
          </w:tcPr>
          <w:p w14:paraId="75DE7517" w14:textId="6431622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14</w:t>
            </w:r>
            <w:r>
              <w:rPr>
                <w:rFonts w:ascii="Times New Roman" w:hAnsi="Times New Roman" w:cs="Times New Roman"/>
                <w:sz w:val="20"/>
                <w:szCs w:val="20"/>
              </w:rPr>
              <w:t>0</w:t>
            </w:r>
          </w:p>
          <w:p w14:paraId="723EDAFB"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(A16)</w:t>
            </w:r>
          </w:p>
        </w:tc>
        <w:tc>
          <w:tcPr>
            <w:tcW w:w="2403" w:type="dxa"/>
            <w:hideMark/>
            <w:tcPrChange w:id="94" w:author="Author">
              <w:tcPr>
                <w:tcW w:w="2403" w:type="dxa"/>
                <w:hideMark/>
              </w:tcPr>
            </w:tcPrChange>
          </w:tcPr>
          <w:p w14:paraId="7063B11D"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696" w:type="dxa"/>
            <w:hideMark/>
            <w:tcPrChange w:id="95" w:author="Author">
              <w:tcPr>
                <w:tcW w:w="5696" w:type="dxa"/>
                <w:hideMark/>
              </w:tcPr>
            </w:tcPrChange>
          </w:tcPr>
          <w:p w14:paraId="3B8E8EF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14:paraId="670F3CB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14:paraId="4E9958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14:paraId="6BE04C8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16E539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2C994C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14:paraId="3A5DDBA8"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 </w:t>
            </w:r>
            <w:r w:rsidRPr="0061769B">
              <w:rPr>
                <w:rFonts w:ascii="Times New Roman" w:hAnsi="Times New Roman" w:cs="Times New Roman"/>
                <w:sz w:val="20"/>
                <w:szCs w:val="20"/>
              </w:rPr>
              <w:t xml:space="preserve">FX-FL: Deliver fixed-for-floating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5 - </w:t>
            </w:r>
            <w:r w:rsidRPr="0061769B">
              <w:rPr>
                <w:rFonts w:ascii="Times New Roman" w:hAnsi="Times New Roman" w:cs="Times New Roman"/>
                <w:sz w:val="20"/>
                <w:szCs w:val="20"/>
              </w:rPr>
              <w:t>FL-FX: Deliver floating-for-fixed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6 - </w:t>
            </w:r>
            <w:r w:rsidRPr="0061769B">
              <w:rPr>
                <w:rFonts w:ascii="Times New Roman" w:hAnsi="Times New Roman" w:cs="Times New Roman"/>
                <w:sz w:val="20"/>
                <w:szCs w:val="20"/>
              </w:rPr>
              <w:t>FL-FL: Deliver floating-for-floating</w:t>
            </w:r>
          </w:p>
        </w:tc>
      </w:tr>
      <w:tr w:rsidR="008313BB" w:rsidRPr="00CD728A" w14:paraId="1109B937" w14:textId="77777777" w:rsidTr="00266968">
        <w:trPr>
          <w:trHeight w:val="691"/>
        </w:trPr>
        <w:tc>
          <w:tcPr>
            <w:tcW w:w="1223" w:type="dxa"/>
            <w:hideMark/>
          </w:tcPr>
          <w:p w14:paraId="1D0C42AC" w14:textId="6353D2EB"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15</w:t>
            </w:r>
            <w:r>
              <w:rPr>
                <w:rFonts w:ascii="Times New Roman" w:hAnsi="Times New Roman" w:cs="Times New Roman"/>
                <w:sz w:val="20"/>
                <w:szCs w:val="20"/>
              </w:rPr>
              <w:t>0</w:t>
            </w:r>
          </w:p>
          <w:p w14:paraId="7A668F3B" w14:textId="77777777" w:rsidR="008313BB" w:rsidRPr="0061769B" w:rsidRDefault="008313BB" w:rsidP="00266968">
            <w:pPr>
              <w:rPr>
                <w:rFonts w:ascii="Times New Roman" w:hAnsi="Times New Roman" w:cs="Times New Roman"/>
                <w:sz w:val="20"/>
                <w:szCs w:val="20"/>
              </w:rPr>
            </w:pPr>
            <w:r w:rsidRPr="00CD728A">
              <w:rPr>
                <w:rFonts w:ascii="Times New Roman" w:hAnsi="Times New Roman" w:cs="Times New Roman"/>
                <w:sz w:val="20"/>
                <w:szCs w:val="20"/>
              </w:rPr>
              <w:t>(A17)</w:t>
            </w:r>
          </w:p>
        </w:tc>
        <w:tc>
          <w:tcPr>
            <w:tcW w:w="2403" w:type="dxa"/>
            <w:hideMark/>
          </w:tcPr>
          <w:p w14:paraId="4B91C6F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696" w:type="dxa"/>
            <w:hideMark/>
          </w:tcPr>
          <w:p w14:paraId="328AC73A" w14:textId="77777777" w:rsidR="008313BB" w:rsidRPr="0061769B" w:rsidRDefault="008313BB" w:rsidP="00266968">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8313BB" w:rsidRPr="00CD728A" w14:paraId="1D6A7A99" w14:textId="77777777" w:rsidTr="00266968">
        <w:trPr>
          <w:trHeight w:val="701"/>
        </w:trPr>
        <w:tc>
          <w:tcPr>
            <w:tcW w:w="1223" w:type="dxa"/>
          </w:tcPr>
          <w:p w14:paraId="3D132ED9" w14:textId="1EEB9ADF" w:rsidR="008313BB" w:rsidRPr="0061769B"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16</w:t>
            </w:r>
            <w:r>
              <w:rPr>
                <w:rFonts w:ascii="Times New Roman" w:hAnsi="Times New Roman" w:cs="Times New Roman"/>
                <w:sz w:val="20"/>
                <w:szCs w:val="20"/>
              </w:rPr>
              <w:t>0</w:t>
            </w:r>
          </w:p>
        </w:tc>
        <w:tc>
          <w:tcPr>
            <w:tcW w:w="2403" w:type="dxa"/>
          </w:tcPr>
          <w:p w14:paraId="23F919B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696" w:type="dxa"/>
          </w:tcPr>
          <w:p w14:paraId="265B737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8313BB" w:rsidRPr="00CD728A" w14:paraId="31DD153C" w14:textId="77777777" w:rsidTr="00266968">
        <w:trPr>
          <w:trHeight w:val="1335"/>
        </w:trPr>
        <w:tc>
          <w:tcPr>
            <w:tcW w:w="1223" w:type="dxa"/>
            <w:hideMark/>
          </w:tcPr>
          <w:p w14:paraId="18EE008C" w14:textId="785D87F3"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17</w:t>
            </w:r>
            <w:r>
              <w:rPr>
                <w:rFonts w:ascii="Times New Roman" w:hAnsi="Times New Roman" w:cs="Times New Roman"/>
                <w:sz w:val="20"/>
                <w:szCs w:val="20"/>
              </w:rPr>
              <w:t>0</w:t>
            </w:r>
          </w:p>
          <w:p w14:paraId="7D97C0D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(A19)</w:t>
            </w:r>
          </w:p>
        </w:tc>
        <w:tc>
          <w:tcPr>
            <w:tcW w:w="2403" w:type="dxa"/>
            <w:hideMark/>
          </w:tcPr>
          <w:p w14:paraId="41CDEAF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696" w:type="dxa"/>
            <w:hideMark/>
          </w:tcPr>
          <w:p w14:paraId="13BC1778" w14:textId="075F3653"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w:t>
            </w:r>
            <w:r w:rsidRPr="00CD728A">
              <w:rPr>
                <w:rFonts w:ascii="Times New Roman" w:hAnsi="Times New Roman" w:cs="Times New Roman"/>
                <w:sz w:val="20"/>
                <w:szCs w:val="20"/>
              </w:rPr>
              <w:t>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w:t>
            </w:r>
            <w:ins w:id="96" w:author="Author">
              <w:r w:rsidR="007A49DC">
                <w:rPr>
                  <w:rFonts w:ascii="Times New Roman" w:hAnsi="Times New Roman" w:cs="Times New Roman"/>
                  <w:sz w:val="20"/>
                  <w:szCs w:val="20"/>
                </w:rPr>
                <w:t>“</w:t>
              </w:r>
            </w:ins>
            <w:r w:rsidRPr="0061769B">
              <w:rPr>
                <w:rFonts w:ascii="Times New Roman" w:hAnsi="Times New Roman" w:cs="Times New Roman"/>
                <w:sz w:val="20"/>
                <w:szCs w:val="20"/>
              </w:rPr>
              <w:t>1</w:t>
            </w:r>
            <w:ins w:id="97" w:author="Author">
              <w:r w:rsidR="007A49DC">
                <w:rPr>
                  <w:rFonts w:ascii="Times New Roman" w:hAnsi="Times New Roman" w:cs="Times New Roman"/>
                  <w:sz w:val="20"/>
                  <w:szCs w:val="20"/>
                </w:rPr>
                <w:t>”</w:t>
              </w:r>
            </w:ins>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w:t>
            </w:r>
            <w:ins w:id="98" w:author="Author">
              <w:r w:rsidR="007A49DC">
                <w:rPr>
                  <w:rFonts w:ascii="Times New Roman" w:hAnsi="Times New Roman" w:cs="Times New Roman"/>
                  <w:sz w:val="20"/>
                  <w:szCs w:val="20"/>
                </w:rPr>
                <w:t>“</w:t>
              </w:r>
            </w:ins>
            <w:r w:rsidRPr="0061769B">
              <w:rPr>
                <w:rFonts w:ascii="Times New Roman" w:hAnsi="Times New Roman" w:cs="Times New Roman"/>
                <w:sz w:val="20"/>
                <w:szCs w:val="20"/>
              </w:rPr>
              <w:t>10</w:t>
            </w:r>
            <w:ins w:id="99" w:author="Author">
              <w:r w:rsidR="007A49DC">
                <w:rPr>
                  <w:rFonts w:ascii="Times New Roman" w:hAnsi="Times New Roman" w:cs="Times New Roman"/>
                  <w:sz w:val="20"/>
                  <w:szCs w:val="20"/>
                </w:rPr>
                <w:t>”</w:t>
              </w:r>
            </w:ins>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8313BB" w:rsidRPr="00CD728A" w14:paraId="424D346D" w14:textId="77777777" w:rsidTr="00266968">
        <w:trPr>
          <w:trHeight w:val="1245"/>
        </w:trPr>
        <w:tc>
          <w:tcPr>
            <w:tcW w:w="1223" w:type="dxa"/>
            <w:hideMark/>
          </w:tcPr>
          <w:p w14:paraId="098472F2" w14:textId="1566C3D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18</w:t>
            </w:r>
            <w:r>
              <w:rPr>
                <w:rFonts w:ascii="Times New Roman" w:hAnsi="Times New Roman" w:cs="Times New Roman"/>
                <w:sz w:val="20"/>
                <w:szCs w:val="20"/>
              </w:rPr>
              <w:t>0</w:t>
            </w:r>
          </w:p>
          <w:p w14:paraId="393A60B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(A20)</w:t>
            </w:r>
          </w:p>
        </w:tc>
        <w:tc>
          <w:tcPr>
            <w:tcW w:w="2403" w:type="dxa"/>
            <w:hideMark/>
          </w:tcPr>
          <w:p w14:paraId="0F9D2C2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696" w:type="dxa"/>
            <w:hideMark/>
          </w:tcPr>
          <w:p w14:paraId="1BB41F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682470B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14:paraId="59057B04"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8313BB" w:rsidRPr="00CD728A" w14:paraId="0DFA43E8" w14:textId="77777777" w:rsidTr="00266968">
        <w:trPr>
          <w:trHeight w:val="702"/>
        </w:trPr>
        <w:tc>
          <w:tcPr>
            <w:tcW w:w="1223" w:type="dxa"/>
            <w:hideMark/>
          </w:tcPr>
          <w:p w14:paraId="0B810B56" w14:textId="79204CC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19</w:t>
            </w:r>
            <w:r>
              <w:rPr>
                <w:rFonts w:ascii="Times New Roman" w:hAnsi="Times New Roman" w:cs="Times New Roman"/>
                <w:sz w:val="20"/>
                <w:szCs w:val="20"/>
              </w:rPr>
              <w:t>0</w:t>
            </w:r>
          </w:p>
          <w:p w14:paraId="709C8648"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(A32)</w:t>
            </w:r>
          </w:p>
        </w:tc>
        <w:tc>
          <w:tcPr>
            <w:tcW w:w="2403" w:type="dxa"/>
            <w:hideMark/>
          </w:tcPr>
          <w:p w14:paraId="3FD8602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696" w:type="dxa"/>
            <w:hideMark/>
          </w:tcPr>
          <w:p w14:paraId="6AEDBCDD" w14:textId="77777777" w:rsidR="008313BB" w:rsidRPr="00CD728A"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p w14:paraId="3D735E6D"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Where a credit derivative is 100% collateralised, the maximum loss under an unwinding event is zero.</w:t>
            </w:r>
          </w:p>
        </w:tc>
      </w:tr>
      <w:tr w:rsidR="008313BB" w:rsidRPr="00CD728A" w14:paraId="10E8BC0B" w14:textId="77777777" w:rsidTr="00266968">
        <w:trPr>
          <w:trHeight w:val="960"/>
        </w:trPr>
        <w:tc>
          <w:tcPr>
            <w:tcW w:w="1223" w:type="dxa"/>
            <w:hideMark/>
          </w:tcPr>
          <w:p w14:paraId="550BD99F" w14:textId="20D65228"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200</w:t>
            </w:r>
          </w:p>
          <w:p w14:paraId="42A88765"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(A22)</w:t>
            </w:r>
          </w:p>
        </w:tc>
        <w:tc>
          <w:tcPr>
            <w:tcW w:w="2403" w:type="dxa"/>
            <w:hideMark/>
          </w:tcPr>
          <w:p w14:paraId="565F175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696" w:type="dxa"/>
            <w:hideMark/>
          </w:tcPr>
          <w:p w14:paraId="190F42C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79822595" w14:textId="193EF7FD" w:rsidR="008313BB" w:rsidRPr="0061769B" w:rsidRDefault="008313BB" w:rsidP="00F95FB1">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w:t>
            </w:r>
            <w:r w:rsidRPr="0061769B">
              <w:rPr>
                <w:rFonts w:ascii="Times New Roman" w:hAnsi="Times New Roman" w:cs="Times New Roman"/>
                <w:sz w:val="20"/>
                <w:szCs w:val="20"/>
              </w:rPr>
              <w:t>s C0</w:t>
            </w:r>
            <w:r w:rsidR="00F95FB1">
              <w:rPr>
                <w:rFonts w:ascii="Times New Roman" w:hAnsi="Times New Roman" w:cs="Times New Roman"/>
                <w:sz w:val="20"/>
                <w:szCs w:val="20"/>
              </w:rPr>
              <w:t>20</w:t>
            </w:r>
            <w:r w:rsidRPr="0061769B">
              <w:rPr>
                <w:rFonts w:ascii="Times New Roman" w:hAnsi="Times New Roman" w:cs="Times New Roman"/>
                <w:sz w:val="20"/>
                <w:szCs w:val="20"/>
              </w:rPr>
              <w:t>0 and C0</w:t>
            </w:r>
            <w:r w:rsidR="00F95FB1">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4CAED710" w14:textId="77777777" w:rsidTr="00266968">
        <w:trPr>
          <w:trHeight w:val="771"/>
        </w:trPr>
        <w:tc>
          <w:tcPr>
            <w:tcW w:w="1223" w:type="dxa"/>
            <w:hideMark/>
          </w:tcPr>
          <w:p w14:paraId="4B82AFA9" w14:textId="48DFA65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210</w:t>
            </w:r>
          </w:p>
          <w:p w14:paraId="6F99D30A"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(A23)</w:t>
            </w:r>
          </w:p>
        </w:tc>
        <w:tc>
          <w:tcPr>
            <w:tcW w:w="2403" w:type="dxa"/>
            <w:hideMark/>
          </w:tcPr>
          <w:p w14:paraId="7B420F0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696" w:type="dxa"/>
            <w:hideMark/>
          </w:tcPr>
          <w:p w14:paraId="30469A9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FA65F9D" w14:textId="1B3DD59C" w:rsidR="008313BB" w:rsidRPr="0061769B" w:rsidRDefault="008313BB" w:rsidP="00F95FB1">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F95FB1">
              <w:rPr>
                <w:rFonts w:ascii="Times New Roman" w:hAnsi="Times New Roman" w:cs="Times New Roman"/>
                <w:sz w:val="20"/>
                <w:szCs w:val="20"/>
              </w:rPr>
              <w:t>20</w:t>
            </w:r>
            <w:r w:rsidRPr="0061769B">
              <w:rPr>
                <w:rFonts w:ascii="Times New Roman" w:hAnsi="Times New Roman" w:cs="Times New Roman"/>
                <w:sz w:val="20"/>
                <w:szCs w:val="20"/>
              </w:rPr>
              <w:t>0 and C0</w:t>
            </w:r>
            <w:r w:rsidR="00F95FB1">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08ECD158" w14:textId="77777777" w:rsidTr="00266968">
        <w:trPr>
          <w:trHeight w:val="1215"/>
        </w:trPr>
        <w:tc>
          <w:tcPr>
            <w:tcW w:w="1223" w:type="dxa"/>
            <w:hideMark/>
          </w:tcPr>
          <w:p w14:paraId="156BA64A" w14:textId="486F67C1"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22</w:t>
            </w:r>
            <w:r>
              <w:rPr>
                <w:rFonts w:ascii="Times New Roman" w:hAnsi="Times New Roman" w:cs="Times New Roman"/>
                <w:sz w:val="20"/>
                <w:szCs w:val="20"/>
              </w:rPr>
              <w:t>0</w:t>
            </w:r>
          </w:p>
          <w:p w14:paraId="5DD72DC9"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(A26)</w:t>
            </w:r>
          </w:p>
        </w:tc>
        <w:tc>
          <w:tcPr>
            <w:tcW w:w="2403" w:type="dxa"/>
            <w:hideMark/>
          </w:tcPr>
          <w:p w14:paraId="23046E1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696" w:type="dxa"/>
            <w:hideMark/>
          </w:tcPr>
          <w:p w14:paraId="7C00E5D6" w14:textId="5BDECED1"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ins w:id="100" w:author="Author">
              <w:r w:rsidR="00350003" w:rsidRPr="007B6D33">
                <w:rPr>
                  <w:rFonts w:ascii="Times New Roman" w:hAnsi="Times New Roman" w:cs="Times New Roman"/>
                  <w:sz w:val="20"/>
                  <w:szCs w:val="20"/>
                </w:rPr>
                <w:t>when obligations under the contract</w:t>
              </w:r>
              <w:r w:rsidR="00350003">
                <w:rPr>
                  <w:rFonts w:ascii="Times New Roman" w:hAnsi="Times New Roman" w:cs="Times New Roman"/>
                  <w:sz w:val="20"/>
                  <w:szCs w:val="20"/>
                </w:rPr>
                <w:t xml:space="preserve"> </w:t>
              </w:r>
              <w:r w:rsidR="00350003" w:rsidRPr="007B6D33">
                <w:rPr>
                  <w:rFonts w:ascii="Times New Roman" w:hAnsi="Times New Roman" w:cs="Times New Roman"/>
                  <w:sz w:val="20"/>
                  <w:szCs w:val="20"/>
                </w:rPr>
                <w:t>come into effect</w:t>
              </w:r>
            </w:ins>
            <w:del w:id="101" w:author="Author">
              <w:r w:rsidRPr="0061769B" w:rsidDel="00350003">
                <w:rPr>
                  <w:rFonts w:ascii="Times New Roman" w:hAnsi="Times New Roman" w:cs="Times New Roman"/>
                  <w:sz w:val="20"/>
                  <w:szCs w:val="20"/>
                </w:rPr>
                <w:delText>of the inception of the derivative contract</w:delText>
              </w:r>
            </w:del>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dates occur for the same derivative, report only the </w:t>
            </w:r>
            <w:ins w:id="102" w:author="Author">
              <w:r w:rsidR="00350003">
                <w:rPr>
                  <w:rFonts w:ascii="Times New Roman" w:hAnsi="Times New Roman" w:cs="Times New Roman"/>
                  <w:sz w:val="20"/>
                  <w:szCs w:val="20"/>
                </w:rPr>
                <w:t>one regarding the</w:t>
              </w:r>
              <w:r w:rsidR="00350003"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first trade date of the derivative and only one line for each derivative (no different lines for each </w:t>
            </w:r>
            <w:ins w:id="103" w:author="Author">
              <w:r w:rsidR="00350003">
                <w:rPr>
                  <w:rFonts w:ascii="Times New Roman" w:hAnsi="Times New Roman" w:cs="Times New Roman"/>
                  <w:sz w:val="20"/>
                  <w:szCs w:val="20"/>
                </w:rPr>
                <w:t>trade</w:t>
              </w:r>
            </w:ins>
            <w:del w:id="104" w:author="Author">
              <w:r w:rsidRPr="0061769B" w:rsidDel="00350003">
                <w:rPr>
                  <w:rFonts w:ascii="Times New Roman" w:hAnsi="Times New Roman" w:cs="Times New Roman"/>
                  <w:sz w:val="20"/>
                  <w:szCs w:val="20"/>
                </w:rPr>
                <w:delText>inception date</w:delText>
              </w:r>
            </w:del>
            <w:r w:rsidRPr="0061769B">
              <w:rPr>
                <w:rFonts w:ascii="Times New Roman" w:hAnsi="Times New Roman" w:cs="Times New Roman"/>
                <w:sz w:val="20"/>
                <w:szCs w:val="20"/>
              </w:rPr>
              <w:t>)</w:t>
            </w:r>
            <w:r w:rsidRPr="00CD728A">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14:paraId="497E2F63"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8313BB" w:rsidRPr="00CD728A" w14:paraId="0D0B7B0B" w14:textId="77777777" w:rsidTr="00266968">
        <w:trPr>
          <w:trHeight w:val="1290"/>
        </w:trPr>
        <w:tc>
          <w:tcPr>
            <w:tcW w:w="1223" w:type="dxa"/>
            <w:hideMark/>
          </w:tcPr>
          <w:p w14:paraId="36D745B5" w14:textId="1C37435C"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23</w:t>
            </w:r>
            <w:r>
              <w:rPr>
                <w:rFonts w:ascii="Times New Roman" w:hAnsi="Times New Roman" w:cs="Times New Roman"/>
                <w:sz w:val="20"/>
                <w:szCs w:val="20"/>
              </w:rPr>
              <w:t>0</w:t>
            </w:r>
          </w:p>
          <w:p w14:paraId="7B99F6C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(A33)</w:t>
            </w:r>
          </w:p>
        </w:tc>
        <w:tc>
          <w:tcPr>
            <w:tcW w:w="2403" w:type="dxa"/>
            <w:hideMark/>
          </w:tcPr>
          <w:p w14:paraId="5C9E5D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Duration</w:t>
            </w:r>
          </w:p>
        </w:tc>
        <w:tc>
          <w:tcPr>
            <w:tcW w:w="5696" w:type="dxa"/>
            <w:hideMark/>
          </w:tcPr>
          <w:p w14:paraId="4263E31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Derivative duration, defined as the residual modified duration, for derivatives for which a duration measure is applicable.</w:t>
            </w:r>
            <w:r w:rsidRPr="0061769B">
              <w:rPr>
                <w:rFonts w:ascii="Times New Roman" w:hAnsi="Times New Roman" w:cs="Times New Roman"/>
                <w:sz w:val="20"/>
                <w:szCs w:val="20"/>
              </w:rPr>
              <w:br/>
              <w:t>Calculated as the net duration between in and out flows from the derivative, when applicable.</w:t>
            </w:r>
          </w:p>
        </w:tc>
      </w:tr>
      <w:tr w:rsidR="008313BB" w:rsidRPr="00CD728A" w14:paraId="19E6B365" w14:textId="77777777" w:rsidTr="00266968">
        <w:trPr>
          <w:trHeight w:val="780"/>
        </w:trPr>
        <w:tc>
          <w:tcPr>
            <w:tcW w:w="1223" w:type="dxa"/>
            <w:hideMark/>
          </w:tcPr>
          <w:p w14:paraId="0C7C0361" w14:textId="57A2DB97"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4</w:t>
            </w:r>
            <w:r w:rsidR="008313BB" w:rsidRPr="0061769B">
              <w:rPr>
                <w:rFonts w:ascii="Times New Roman" w:hAnsi="Times New Roman" w:cs="Times New Roman"/>
                <w:sz w:val="20"/>
                <w:szCs w:val="20"/>
              </w:rPr>
              <w:t>0</w:t>
            </w:r>
          </w:p>
          <w:p w14:paraId="0C9A646D"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(A28)</w:t>
            </w:r>
          </w:p>
        </w:tc>
        <w:tc>
          <w:tcPr>
            <w:tcW w:w="2403" w:type="dxa"/>
            <w:hideMark/>
          </w:tcPr>
          <w:p w14:paraId="1A0B685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696" w:type="dxa"/>
            <w:hideMark/>
          </w:tcPr>
          <w:p w14:paraId="42ADA02D"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Value of the derivative as of the reporting date calculated as defined by article 75 of the Directive 2009/138/EC.  It 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8313BB" w:rsidRPr="00CD728A" w14:paraId="54C1FB0C" w14:textId="77777777" w:rsidTr="00266968">
        <w:trPr>
          <w:trHeight w:val="1499"/>
        </w:trPr>
        <w:tc>
          <w:tcPr>
            <w:tcW w:w="1223" w:type="dxa"/>
            <w:hideMark/>
          </w:tcPr>
          <w:p w14:paraId="427CE363" w14:textId="2C3D919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5</w:t>
            </w:r>
            <w:r w:rsidR="008313BB" w:rsidRPr="0061769B">
              <w:rPr>
                <w:rFonts w:ascii="Times New Roman" w:hAnsi="Times New Roman" w:cs="Times New Roman"/>
                <w:sz w:val="20"/>
                <w:szCs w:val="20"/>
              </w:rPr>
              <w:t>0</w:t>
            </w:r>
          </w:p>
          <w:p w14:paraId="4C2C218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(A29)</w:t>
            </w:r>
          </w:p>
        </w:tc>
        <w:tc>
          <w:tcPr>
            <w:tcW w:w="2403" w:type="dxa"/>
            <w:hideMark/>
          </w:tcPr>
          <w:p w14:paraId="5410478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696" w:type="dxa"/>
            <w:hideMark/>
          </w:tcPr>
          <w:p w14:paraId="0F962646" w14:textId="77777777" w:rsidR="008313BB" w:rsidRDefault="008313BB" w:rsidP="009A7CD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derivatives. One of the options in the following closed list shall be used:</w:t>
            </w:r>
          </w:p>
          <w:p w14:paraId="60560CE8" w14:textId="77777777" w:rsidR="008313BB" w:rsidRDefault="008313BB">
            <w:pPr>
              <w:spacing w:line="276" w:lineRule="auto"/>
              <w:rPr>
                <w:ins w:id="105" w:author="Author"/>
                <w:rFonts w:ascii="Times New Roman" w:hAnsi="Times New Roman" w:cs="Times New Roman"/>
                <w:sz w:val="20"/>
                <w:szCs w:val="20"/>
              </w:rPr>
              <w:pPrChange w:id="106" w:author="Author">
                <w:pPr>
                  <w:spacing w:after="200" w:line="276" w:lineRule="auto"/>
                </w:pPr>
              </w:pPrChange>
            </w:pPr>
            <w:r w:rsidRPr="00CD728A">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quoted market price in active markets for similar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alternative valuation methods</w:t>
            </w:r>
          </w:p>
          <w:p w14:paraId="0E46FF6F" w14:textId="029F89A1" w:rsidR="00E05C65" w:rsidRPr="0061769B" w:rsidRDefault="00B96F66" w:rsidP="003A5CA8">
            <w:pPr>
              <w:spacing w:after="200" w:line="276" w:lineRule="auto"/>
              <w:rPr>
                <w:rFonts w:ascii="Times New Roman" w:hAnsi="Times New Roman" w:cs="Times New Roman"/>
                <w:sz w:val="20"/>
                <w:szCs w:val="20"/>
              </w:rPr>
            </w:pPr>
            <w:ins w:id="107" w:author="Author">
              <w:r>
                <w:rPr>
                  <w:rFonts w:ascii="Times New Roman" w:hAnsi="Times New Roman" w:cs="Times New Roman"/>
                  <w:sz w:val="20"/>
                  <w:szCs w:val="20"/>
                </w:rPr>
                <w:t>6</w:t>
              </w:r>
              <w:r w:rsidR="00E05C65" w:rsidRPr="00885961">
                <w:rPr>
                  <w:rFonts w:ascii="Times New Roman" w:hAnsi="Times New Roman" w:cs="Times New Roman"/>
                  <w:sz w:val="20"/>
                  <w:szCs w:val="20"/>
                </w:rPr>
                <w:t xml:space="preserve"> - Market valuation according to article 9(4)</w:t>
              </w:r>
              <w:r w:rsidR="00E05C65">
                <w:rPr>
                  <w:rFonts w:ascii="Times New Roman" w:hAnsi="Times New Roman" w:cs="Times New Roman"/>
                  <w:sz w:val="20"/>
                  <w:szCs w:val="20"/>
                </w:rPr>
                <w:t xml:space="preserve"> of Delegated Regulation 2015/35</w:t>
              </w:r>
            </w:ins>
          </w:p>
        </w:tc>
      </w:tr>
    </w:tbl>
    <w:p w14:paraId="5B50D434" w14:textId="1140ADE4" w:rsidR="00266968" w:rsidRPr="009A7CD7" w:rsidRDefault="00266968" w:rsidP="009A7CD7">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266968" w:rsidRPr="0061769B" w14:paraId="7377F076" w14:textId="77777777" w:rsidTr="00266968">
        <w:trPr>
          <w:trHeight w:val="327"/>
        </w:trPr>
        <w:tc>
          <w:tcPr>
            <w:tcW w:w="1223" w:type="dxa"/>
          </w:tcPr>
          <w:p w14:paraId="26688F00" w14:textId="77777777" w:rsidR="00266968" w:rsidRPr="0061769B" w:rsidRDefault="00266968" w:rsidP="00266968">
            <w:pPr>
              <w:rPr>
                <w:rFonts w:ascii="Times New Roman" w:hAnsi="Times New Roman" w:cs="Times New Roman"/>
                <w:b/>
                <w:sz w:val="20"/>
                <w:szCs w:val="20"/>
              </w:rPr>
            </w:pPr>
          </w:p>
        </w:tc>
        <w:tc>
          <w:tcPr>
            <w:tcW w:w="2403" w:type="dxa"/>
          </w:tcPr>
          <w:p w14:paraId="1442CCFE" w14:textId="77777777" w:rsidR="00266968" w:rsidRPr="0061769B" w:rsidRDefault="00266968" w:rsidP="009A7CD7">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696" w:type="dxa"/>
          </w:tcPr>
          <w:p w14:paraId="61BEE584" w14:textId="795BCB3B" w:rsidR="00266968" w:rsidRPr="0061769B" w:rsidRDefault="00266968" w:rsidP="009A7CD7">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266968" w:rsidRPr="00CD728A" w14:paraId="460DB420" w14:textId="77777777" w:rsidTr="00266968">
        <w:trPr>
          <w:trHeight w:val="1454"/>
        </w:trPr>
        <w:tc>
          <w:tcPr>
            <w:tcW w:w="1223" w:type="dxa"/>
            <w:hideMark/>
          </w:tcPr>
          <w:p w14:paraId="54BAC3F4" w14:textId="4F3DDD11"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266968" w:rsidRPr="0061769B">
              <w:rPr>
                <w:rFonts w:ascii="Times New Roman" w:hAnsi="Times New Roman" w:cs="Times New Roman"/>
                <w:sz w:val="20"/>
                <w:szCs w:val="20"/>
              </w:rPr>
              <w:t>0</w:t>
            </w:r>
          </w:p>
          <w:p w14:paraId="1BFC44DB"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hideMark/>
          </w:tcPr>
          <w:p w14:paraId="37EA3789"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hideMark/>
          </w:tcPr>
          <w:p w14:paraId="2F616287"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266968" w:rsidRPr="00CD728A" w14:paraId="511AB13D" w14:textId="77777777" w:rsidTr="00266968">
        <w:trPr>
          <w:trHeight w:val="1425"/>
        </w:trPr>
        <w:tc>
          <w:tcPr>
            <w:tcW w:w="1223" w:type="dxa"/>
            <w:hideMark/>
          </w:tcPr>
          <w:p w14:paraId="16C41CB9" w14:textId="2FE3B325"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266968" w:rsidRPr="0061769B">
              <w:rPr>
                <w:rFonts w:ascii="Times New Roman" w:hAnsi="Times New Roman" w:cs="Times New Roman"/>
                <w:sz w:val="20"/>
                <w:szCs w:val="20"/>
              </w:rPr>
              <w:t>0</w:t>
            </w:r>
          </w:p>
          <w:p w14:paraId="7C8EAAAA" w14:textId="77777777" w:rsidR="00266968" w:rsidRPr="0061769B" w:rsidRDefault="00266968"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08362436"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2017E70A" w14:textId="77777777" w:rsidR="00266968" w:rsidRPr="00CD728A" w:rsidRDefault="00266968" w:rsidP="009A7CD7">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50071FAE"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3C57472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B508C8F"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2D4667" w14:textId="6560D438"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del w:id="108" w:author="Author">
              <w:r w:rsidDel="00FF44F1">
                <w:rPr>
                  <w:rFonts w:ascii="Times New Roman" w:hAnsi="Times New Roman" w:cs="Times New Roman"/>
                  <w:sz w:val="20"/>
                  <w:szCs w:val="20"/>
                </w:rPr>
                <w:delText>-</w:delText>
              </w:r>
            </w:del>
            <w:ins w:id="109" w:author="Author">
              <w:r w:rsidR="00FF44F1">
                <w:rPr>
                  <w:rFonts w:ascii="Times New Roman" w:hAnsi="Times New Roman" w:cs="Times New Roman"/>
                  <w:sz w:val="20"/>
                  <w:szCs w:val="20"/>
                </w:rPr>
                <w:t>–</w:t>
              </w:r>
            </w:ins>
            <w:r w:rsidRPr="00CD728A">
              <w:rPr>
                <w:rFonts w:ascii="Times New Roman" w:hAnsi="Times New Roman" w:cs="Times New Roman"/>
                <w:sz w:val="20"/>
                <w:szCs w:val="20"/>
              </w:rPr>
              <w:t xml:space="preserve"> </w:t>
            </w:r>
            <w:ins w:id="110" w:author="Author">
              <w:r w:rsidR="00FF44F1">
                <w:rPr>
                  <w:rFonts w:ascii="Times New Roman" w:hAnsi="Times New Roman" w:cs="Times New Roman"/>
                  <w:sz w:val="20"/>
                  <w:szCs w:val="20"/>
                </w:rPr>
                <w:t>WKN (</w:t>
              </w:r>
            </w:ins>
            <w:proofErr w:type="spellStart"/>
            <w:del w:id="111" w:author="Author">
              <w:r w:rsidRPr="00CD728A" w:rsidDel="003A5CA8">
                <w:rPr>
                  <w:rFonts w:ascii="Times New Roman" w:hAnsi="Times New Roman" w:cs="Times New Roman"/>
                  <w:sz w:val="20"/>
                  <w:szCs w:val="20"/>
                </w:rPr>
                <w:delText>WRT (</w:delText>
              </w:r>
            </w:del>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Kenn-Num</w:t>
            </w:r>
            <w:del w:id="112" w:author="Author">
              <w:r w:rsidRPr="00CD728A" w:rsidDel="00FF44F1">
                <w:rPr>
                  <w:rFonts w:ascii="Times New Roman" w:hAnsi="Times New Roman" w:cs="Times New Roman"/>
                  <w:sz w:val="20"/>
                  <w:szCs w:val="20"/>
                </w:rPr>
                <w:delText>b</w:delText>
              </w:r>
            </w:del>
            <w:ins w:id="113" w:author="Author">
              <w:r w:rsidR="00FF44F1">
                <w:rPr>
                  <w:rFonts w:ascii="Times New Roman" w:hAnsi="Times New Roman" w:cs="Times New Roman"/>
                  <w:sz w:val="20"/>
                  <w:szCs w:val="20"/>
                </w:rPr>
                <w:t>m</w:t>
              </w:r>
            </w:ins>
            <w:r w:rsidRPr="00CD728A">
              <w:rPr>
                <w:rFonts w:ascii="Times New Roman" w:hAnsi="Times New Roman" w:cs="Times New Roman"/>
                <w:sz w:val="20"/>
                <w:szCs w:val="20"/>
              </w:rPr>
              <w:t>er</w:t>
            </w:r>
            <w:proofErr w:type="spellEnd"/>
            <w:r w:rsidRPr="00CD728A">
              <w:rPr>
                <w:rFonts w:ascii="Times New Roman" w:hAnsi="Times New Roman" w:cs="Times New Roman"/>
                <w:sz w:val="20"/>
                <w:szCs w:val="20"/>
              </w:rPr>
              <w:t>, the alphanumeric German identification number</w:t>
            </w:r>
            <w:ins w:id="114" w:author="Author">
              <w:r w:rsidR="00FF44F1">
                <w:rPr>
                  <w:rFonts w:ascii="Times New Roman" w:hAnsi="Times New Roman" w:cs="Times New Roman"/>
                  <w:sz w:val="20"/>
                  <w:szCs w:val="20"/>
                </w:rPr>
                <w:t>)</w:t>
              </w:r>
            </w:ins>
            <w:del w:id="115" w:author="Author">
              <w:r w:rsidRPr="00CD728A" w:rsidDel="003A5CA8">
                <w:rPr>
                  <w:rFonts w:ascii="Times New Roman" w:hAnsi="Times New Roman" w:cs="Times New Roman"/>
                  <w:sz w:val="20"/>
                  <w:szCs w:val="20"/>
                </w:rPr>
                <w:delText>)</w:delText>
              </w:r>
            </w:del>
          </w:p>
          <w:p w14:paraId="4FF2D26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7DC1D5"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081E61D" w14:textId="77777777" w:rsidR="00266968" w:rsidRDefault="00266968" w:rsidP="00266968">
            <w:pPr>
              <w:spacing w:line="276" w:lineRule="auto"/>
              <w:rPr>
                <w:ins w:id="116"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6269E959" w14:textId="77777777" w:rsidR="001A7359" w:rsidRPr="00FE50E7" w:rsidRDefault="001A7359" w:rsidP="001A7359">
            <w:pPr>
              <w:spacing w:line="276" w:lineRule="auto"/>
              <w:rPr>
                <w:ins w:id="117" w:author="Author"/>
                <w:rFonts w:ascii="Times New Roman" w:hAnsi="Times New Roman" w:cs="Times New Roman"/>
                <w:sz w:val="20"/>
                <w:szCs w:val="20"/>
                <w:rPrChange w:id="118" w:author="Author">
                  <w:rPr>
                    <w:ins w:id="119" w:author="Author"/>
                    <w:rFonts w:ascii="Times New Roman" w:hAnsi="Times New Roman" w:cs="Times New Roman"/>
                    <w:sz w:val="20"/>
                    <w:szCs w:val="20"/>
                    <w:lang w:val="de-DE"/>
                  </w:rPr>
                </w:rPrChange>
              </w:rPr>
            </w:pPr>
            <w:ins w:id="120" w:author="Author">
              <w:r>
                <w:rPr>
                  <w:rFonts w:ascii="Times New Roman" w:hAnsi="Times New Roman" w:cs="Times New Roman"/>
                  <w:sz w:val="20"/>
                  <w:szCs w:val="20"/>
                  <w:lang w:val="fr-FR"/>
                </w:rPr>
                <w:t xml:space="preserve">8 – </w:t>
              </w:r>
              <w:r w:rsidRPr="00FE50E7">
                <w:rPr>
                  <w:rFonts w:ascii="Times New Roman" w:hAnsi="Times New Roman" w:cs="Times New Roman"/>
                  <w:sz w:val="20"/>
                  <w:szCs w:val="20"/>
                  <w:rPrChange w:id="121" w:author="Author">
                    <w:rPr>
                      <w:rFonts w:ascii="Times New Roman" w:hAnsi="Times New Roman" w:cs="Times New Roman"/>
                      <w:sz w:val="20"/>
                      <w:szCs w:val="20"/>
                      <w:lang w:val="de-DE"/>
                    </w:rPr>
                  </w:rPrChange>
                </w:rPr>
                <w:t>FIGI (Financial Instrument Global Identifier)</w:t>
              </w:r>
            </w:ins>
          </w:p>
          <w:p w14:paraId="06E6E19D" w14:textId="1429E6B5" w:rsidR="001A7359" w:rsidRPr="00FE50E7" w:rsidDel="001A7359" w:rsidRDefault="001A7359" w:rsidP="00266968">
            <w:pPr>
              <w:spacing w:line="276" w:lineRule="auto"/>
              <w:rPr>
                <w:del w:id="122" w:author="Author"/>
                <w:rFonts w:ascii="Times New Roman" w:hAnsi="Times New Roman" w:cs="Times New Roman"/>
                <w:sz w:val="20"/>
                <w:szCs w:val="20"/>
                <w:rPrChange w:id="123" w:author="Author">
                  <w:rPr>
                    <w:del w:id="124" w:author="Author"/>
                    <w:rFonts w:ascii="Times New Roman" w:hAnsi="Times New Roman" w:cs="Times New Roman"/>
                    <w:sz w:val="20"/>
                    <w:szCs w:val="20"/>
                    <w:lang w:val="de-DE"/>
                  </w:rPr>
                </w:rPrChange>
              </w:rPr>
            </w:pPr>
          </w:p>
          <w:p w14:paraId="5265C94A" w14:textId="413F32D6" w:rsidR="00266968" w:rsidRPr="00CD728A" w:rsidRDefault="00266968" w:rsidP="00266968">
            <w:pPr>
              <w:spacing w:line="276" w:lineRule="auto"/>
              <w:rPr>
                <w:rFonts w:ascii="Times New Roman" w:hAnsi="Times New Roman" w:cs="Times New Roman"/>
                <w:sz w:val="20"/>
                <w:szCs w:val="20"/>
              </w:rPr>
            </w:pPr>
            <w:del w:id="125" w:author="Author">
              <w:r w:rsidRPr="00CD728A" w:rsidDel="001A7359">
                <w:rPr>
                  <w:rFonts w:ascii="Times New Roman" w:hAnsi="Times New Roman" w:cs="Times New Roman"/>
                  <w:sz w:val="20"/>
                  <w:szCs w:val="20"/>
                </w:rPr>
                <w:delText>8</w:delText>
              </w:r>
            </w:del>
            <w:ins w:id="126" w:author="Author">
              <w:r w:rsidR="001A7359">
                <w:rPr>
                  <w:rFonts w:ascii="Times New Roman" w:hAnsi="Times New Roman" w:cs="Times New Roman"/>
                  <w:sz w:val="20"/>
                  <w:szCs w:val="20"/>
                </w:rPr>
                <w:t>9</w:t>
              </w:r>
            </w:ins>
            <w:r w:rsidRPr="00CD728A">
              <w:rPr>
                <w:rFonts w:ascii="Times New Roman" w:hAnsi="Times New Roman" w:cs="Times New Roman"/>
                <w:sz w:val="20"/>
                <w:szCs w:val="20"/>
              </w:rPr>
              <w:t xml:space="preserve">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25E80529" w14:textId="308E14E8" w:rsidR="00266968" w:rsidRPr="0061769B" w:rsidRDefault="001A7359" w:rsidP="00266968">
            <w:pPr>
              <w:spacing w:line="276" w:lineRule="auto"/>
              <w:rPr>
                <w:rFonts w:ascii="Times New Roman" w:hAnsi="Times New Roman" w:cs="Times New Roman"/>
                <w:sz w:val="20"/>
                <w:szCs w:val="20"/>
              </w:rPr>
            </w:pPr>
            <w:ins w:id="127" w:author="Author">
              <w:r>
                <w:rPr>
                  <w:rFonts w:ascii="Times New Roman" w:hAnsi="Times New Roman" w:cs="Times New Roman"/>
                  <w:sz w:val="20"/>
                  <w:szCs w:val="20"/>
                </w:rPr>
                <w:t>9</w:t>
              </w:r>
            </w:ins>
            <w:r w:rsidR="00266968" w:rsidRPr="00CD728A">
              <w:rPr>
                <w:rFonts w:ascii="Times New Roman" w:hAnsi="Times New Roman" w:cs="Times New Roman"/>
                <w:sz w:val="20"/>
                <w:szCs w:val="20"/>
              </w:rPr>
              <w:t xml:space="preserve">9 - Code attributed by the undertaking </w:t>
            </w:r>
          </w:p>
        </w:tc>
      </w:tr>
      <w:tr w:rsidR="005031B9" w:rsidRPr="00CD728A" w14:paraId="59F2B901" w14:textId="77777777" w:rsidTr="009A7CD7">
        <w:trPr>
          <w:trHeight w:val="702"/>
        </w:trPr>
        <w:tc>
          <w:tcPr>
            <w:tcW w:w="1223" w:type="dxa"/>
            <w:hideMark/>
          </w:tcPr>
          <w:p w14:paraId="51D9ABE8" w14:textId="0E951893"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26</w:t>
            </w:r>
            <w:r w:rsidR="00F04720">
              <w:rPr>
                <w:rFonts w:ascii="Times New Roman" w:hAnsi="Times New Roman" w:cs="Times New Roman"/>
                <w:sz w:val="20"/>
                <w:szCs w:val="20"/>
              </w:rPr>
              <w:t>0</w:t>
            </w:r>
          </w:p>
          <w:p w14:paraId="7C9475BB" w14:textId="2B62E295"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(A6)</w:t>
            </w:r>
          </w:p>
        </w:tc>
        <w:tc>
          <w:tcPr>
            <w:tcW w:w="2403" w:type="dxa"/>
            <w:hideMark/>
          </w:tcPr>
          <w:p w14:paraId="6675827D"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Name</w:t>
            </w:r>
          </w:p>
        </w:tc>
        <w:tc>
          <w:tcPr>
            <w:tcW w:w="5696" w:type="dxa"/>
            <w:hideMark/>
          </w:tcPr>
          <w:p w14:paraId="0020641C" w14:textId="5F4FE4D3" w:rsidR="00915D77" w:rsidRPr="00CD728A" w:rsidRDefault="00260572" w:rsidP="00915D77">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Name of the counterparty of the derivative. </w:t>
            </w:r>
            <w:r w:rsidR="00915D77" w:rsidRPr="00CD728A">
              <w:rPr>
                <w:rFonts w:ascii="Times New Roman" w:hAnsi="Times New Roman" w:cs="Times New Roman"/>
                <w:sz w:val="20"/>
                <w:szCs w:val="20"/>
              </w:rPr>
              <w:t xml:space="preserve">When available, this item corresponds to the entity name in the LEI database. When not available, corresponds to </w:t>
            </w:r>
            <w:r w:rsidR="003814BE" w:rsidRPr="00CD728A">
              <w:rPr>
                <w:rFonts w:ascii="Times New Roman" w:hAnsi="Times New Roman" w:cs="Times New Roman"/>
                <w:sz w:val="20"/>
                <w:szCs w:val="20"/>
              </w:rPr>
              <w:t>the legal</w:t>
            </w:r>
            <w:r w:rsidR="00915D77" w:rsidRPr="00CD728A">
              <w:rPr>
                <w:rFonts w:ascii="Times New Roman" w:hAnsi="Times New Roman" w:cs="Times New Roman"/>
                <w:sz w:val="20"/>
                <w:szCs w:val="20"/>
              </w:rPr>
              <w:t xml:space="preserve"> name.</w:t>
            </w:r>
          </w:p>
          <w:p w14:paraId="74F436FD" w14:textId="170A5AF5" w:rsidR="00260572" w:rsidRPr="00CD728A" w:rsidRDefault="00260572" w:rsidP="009A7CD7">
            <w:pPr>
              <w:rPr>
                <w:rFonts w:ascii="Times New Roman" w:hAnsi="Times New Roman" w:cs="Times New Roman"/>
                <w:sz w:val="20"/>
                <w:szCs w:val="20"/>
              </w:rPr>
            </w:pPr>
            <w:r w:rsidRPr="00CD728A">
              <w:rPr>
                <w:rFonts w:ascii="Times New Roman" w:hAnsi="Times New Roman" w:cs="Times New Roman"/>
                <w:sz w:val="20"/>
                <w:szCs w:val="20"/>
              </w:rPr>
              <w:t xml:space="preserve">The following </w:t>
            </w:r>
            <w:r w:rsidR="0044654B" w:rsidRPr="00CD728A">
              <w:rPr>
                <w:rFonts w:ascii="Times New Roman" w:hAnsi="Times New Roman" w:cs="Times New Roman"/>
                <w:sz w:val="20"/>
                <w:szCs w:val="20"/>
              </w:rPr>
              <w:t>shall</w:t>
            </w:r>
            <w:r w:rsidRPr="00CD728A">
              <w:rPr>
                <w:rFonts w:ascii="Times New Roman" w:hAnsi="Times New Roman" w:cs="Times New Roman"/>
                <w:sz w:val="20"/>
                <w:szCs w:val="20"/>
              </w:rPr>
              <w:t xml:space="preserve"> be considered: </w:t>
            </w:r>
          </w:p>
          <w:p w14:paraId="2E48201B" w14:textId="4585A133" w:rsidR="00C96DCD" w:rsidRPr="009A7CD7" w:rsidRDefault="00AD2A1B"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Name of the exchange</w:t>
            </w:r>
            <w:r w:rsidR="00662C81" w:rsidRPr="009A7CD7">
              <w:rPr>
                <w:rFonts w:ascii="Times New Roman" w:hAnsi="Times New Roman" w:cs="Times New Roman"/>
                <w:sz w:val="20"/>
                <w:szCs w:val="20"/>
              </w:rPr>
              <w:t xml:space="preserve"> market</w:t>
            </w:r>
            <w:r w:rsidRPr="009A7CD7">
              <w:rPr>
                <w:rFonts w:ascii="Times New Roman" w:hAnsi="Times New Roman" w:cs="Times New Roman"/>
                <w:sz w:val="20"/>
                <w:szCs w:val="20"/>
              </w:rPr>
              <w:t xml:space="preserve"> </w:t>
            </w:r>
            <w:r w:rsidR="00662C81" w:rsidRPr="009A7CD7">
              <w:rPr>
                <w:rFonts w:ascii="Times New Roman" w:hAnsi="Times New Roman" w:cs="Times New Roman"/>
                <w:sz w:val="20"/>
                <w:szCs w:val="20"/>
              </w:rPr>
              <w:t>for exchanged traded derivatives</w:t>
            </w:r>
            <w:r w:rsidR="00C96DCD" w:rsidRPr="009A7CD7">
              <w:rPr>
                <w:rFonts w:ascii="Times New Roman" w:hAnsi="Times New Roman" w:cs="Times New Roman"/>
                <w:sz w:val="20"/>
                <w:szCs w:val="20"/>
              </w:rPr>
              <w:t>; or</w:t>
            </w:r>
          </w:p>
          <w:p w14:paraId="0180B7D4" w14:textId="63B8E226" w:rsidR="00C96DCD" w:rsidRPr="009A7CD7" w:rsidRDefault="00C96DCD"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w:t>
            </w:r>
            <w:r w:rsidR="00662C81" w:rsidRPr="009A7CD7">
              <w:rPr>
                <w:rFonts w:ascii="Times New Roman" w:hAnsi="Times New Roman" w:cs="Times New Roman"/>
                <w:sz w:val="20"/>
                <w:szCs w:val="20"/>
              </w:rPr>
              <w:t xml:space="preserve">ame of  </w:t>
            </w:r>
            <w:r w:rsidR="00CD125A" w:rsidRPr="009A7CD7">
              <w:rPr>
                <w:rFonts w:ascii="Times New Roman" w:hAnsi="Times New Roman" w:cs="Times New Roman"/>
                <w:sz w:val="20"/>
                <w:szCs w:val="20"/>
              </w:rPr>
              <w:t>Central Counterparty (CCP) for</w:t>
            </w:r>
            <w:r w:rsidR="00AD2A1B" w:rsidRPr="009A7CD7">
              <w:rPr>
                <w:rFonts w:ascii="Times New Roman" w:hAnsi="Times New Roman" w:cs="Times New Roman"/>
                <w:sz w:val="20"/>
                <w:szCs w:val="20"/>
              </w:rPr>
              <w:t xml:space="preserve"> O</w:t>
            </w:r>
            <w:r w:rsidR="005F466F" w:rsidRPr="009A7CD7">
              <w:rPr>
                <w:rFonts w:ascii="Times New Roman" w:hAnsi="Times New Roman" w:cs="Times New Roman"/>
                <w:sz w:val="20"/>
                <w:szCs w:val="20"/>
              </w:rPr>
              <w:t>ver-</w:t>
            </w:r>
            <w:r w:rsidR="00AD2A1B" w:rsidRPr="009A7CD7">
              <w:rPr>
                <w:rFonts w:ascii="Times New Roman" w:hAnsi="Times New Roman" w:cs="Times New Roman"/>
                <w:sz w:val="20"/>
                <w:szCs w:val="20"/>
              </w:rPr>
              <w:t>T</w:t>
            </w:r>
            <w:r w:rsidR="005F466F" w:rsidRPr="009A7CD7">
              <w:rPr>
                <w:rFonts w:ascii="Times New Roman" w:hAnsi="Times New Roman" w:cs="Times New Roman"/>
                <w:sz w:val="20"/>
                <w:szCs w:val="20"/>
              </w:rPr>
              <w:t>he-</w:t>
            </w:r>
            <w:r w:rsidR="00AD2A1B" w:rsidRPr="009A7CD7">
              <w:rPr>
                <w:rFonts w:ascii="Times New Roman" w:hAnsi="Times New Roman" w:cs="Times New Roman"/>
                <w:sz w:val="20"/>
                <w:szCs w:val="20"/>
              </w:rPr>
              <w:t>C</w:t>
            </w:r>
            <w:r w:rsidR="005F466F" w:rsidRPr="009A7CD7">
              <w:rPr>
                <w:rFonts w:ascii="Times New Roman" w:hAnsi="Times New Roman" w:cs="Times New Roman"/>
                <w:sz w:val="20"/>
                <w:szCs w:val="20"/>
              </w:rPr>
              <w:t>ounter</w:t>
            </w:r>
            <w:r w:rsidR="00AD2A1B" w:rsidRPr="009A7CD7">
              <w:rPr>
                <w:rFonts w:ascii="Times New Roman" w:hAnsi="Times New Roman" w:cs="Times New Roman"/>
                <w:sz w:val="20"/>
                <w:szCs w:val="20"/>
              </w:rPr>
              <w:t xml:space="preserve"> derivatives</w:t>
            </w:r>
            <w:r w:rsidR="00CD125A" w:rsidRPr="009A7CD7">
              <w:rPr>
                <w:rFonts w:ascii="Times New Roman" w:hAnsi="Times New Roman" w:cs="Times New Roman"/>
                <w:sz w:val="20"/>
                <w:szCs w:val="20"/>
              </w:rPr>
              <w:t xml:space="preserve"> where they are cleared through a CCP</w:t>
            </w:r>
            <w:r w:rsidRPr="009A7CD7">
              <w:rPr>
                <w:rFonts w:ascii="Times New Roman" w:hAnsi="Times New Roman" w:cs="Times New Roman"/>
                <w:sz w:val="20"/>
                <w:szCs w:val="20"/>
              </w:rPr>
              <w:t>; or</w:t>
            </w:r>
          </w:p>
          <w:p w14:paraId="5138EC55" w14:textId="46C8B4EE" w:rsidR="00D37DFC" w:rsidRPr="009A7CD7" w:rsidRDefault="00C96DCD" w:rsidP="009A7CD7">
            <w:pPr>
              <w:pStyle w:val="ListParagraph"/>
              <w:numPr>
                <w:ilvl w:val="0"/>
                <w:numId w:val="8"/>
              </w:numPr>
              <w:rPr>
                <w:rFonts w:ascii="Times New Roman" w:hAnsi="Times New Roman" w:cs="Times New Roman"/>
                <w:sz w:val="20"/>
                <w:szCs w:val="20"/>
              </w:rPr>
            </w:pPr>
            <w:r w:rsidRPr="009A7CD7">
              <w:rPr>
                <w:rFonts w:ascii="Times New Roman" w:hAnsi="Times New Roman" w:cs="Times New Roman"/>
                <w:sz w:val="20"/>
                <w:szCs w:val="20"/>
              </w:rPr>
              <w:t>N</w:t>
            </w:r>
            <w:r w:rsidR="00CD125A" w:rsidRPr="009A7CD7">
              <w:rPr>
                <w:rFonts w:ascii="Times New Roman" w:hAnsi="Times New Roman" w:cs="Times New Roman"/>
                <w:sz w:val="20"/>
                <w:szCs w:val="20"/>
              </w:rPr>
              <w:t xml:space="preserve">ame of the contractual counterparty for the other </w:t>
            </w:r>
            <w:r w:rsidR="005F466F" w:rsidRPr="009A7CD7">
              <w:rPr>
                <w:rFonts w:ascii="Times New Roman" w:hAnsi="Times New Roman" w:cs="Times New Roman"/>
                <w:sz w:val="20"/>
                <w:szCs w:val="20"/>
              </w:rPr>
              <w:t>Over-The-Counter</w:t>
            </w:r>
            <w:r w:rsidR="00CD125A" w:rsidRPr="009A7CD7">
              <w:rPr>
                <w:rFonts w:ascii="Times New Roman" w:hAnsi="Times New Roman" w:cs="Times New Roman"/>
                <w:sz w:val="20"/>
                <w:szCs w:val="20"/>
              </w:rPr>
              <w:t xml:space="preserve"> derivatives</w:t>
            </w:r>
            <w:r w:rsidR="00854FAD" w:rsidRPr="009A7CD7">
              <w:rPr>
                <w:rFonts w:ascii="Times New Roman" w:hAnsi="Times New Roman" w:cs="Times New Roman"/>
                <w:sz w:val="20"/>
                <w:szCs w:val="20"/>
              </w:rPr>
              <w:t xml:space="preserve">. </w:t>
            </w:r>
          </w:p>
          <w:p w14:paraId="451BE37B" w14:textId="5D504930" w:rsidR="00662C81" w:rsidRPr="009A7CD7" w:rsidRDefault="00662C81" w:rsidP="009A7CD7">
            <w:pPr>
              <w:rPr>
                <w:rFonts w:ascii="Times New Roman" w:hAnsi="Times New Roman" w:cs="Times New Roman"/>
                <w:sz w:val="20"/>
                <w:szCs w:val="20"/>
              </w:rPr>
            </w:pPr>
          </w:p>
        </w:tc>
      </w:tr>
      <w:tr w:rsidR="005031B9" w:rsidRPr="00CD728A" w14:paraId="3DA863FE" w14:textId="77777777" w:rsidTr="009A7CD7">
        <w:trPr>
          <w:trHeight w:val="1515"/>
        </w:trPr>
        <w:tc>
          <w:tcPr>
            <w:tcW w:w="1223" w:type="dxa"/>
            <w:hideMark/>
          </w:tcPr>
          <w:p w14:paraId="04FF931C" w14:textId="0C806FCB"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7</w:t>
            </w:r>
            <w:r w:rsidR="00F04720">
              <w:rPr>
                <w:rFonts w:ascii="Times New Roman" w:hAnsi="Times New Roman" w:cs="Times New Roman"/>
                <w:sz w:val="20"/>
                <w:szCs w:val="20"/>
              </w:rPr>
              <w:t>0</w:t>
            </w:r>
          </w:p>
          <w:p w14:paraId="4FB0349A" w14:textId="6C148CAD"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(A36)</w:t>
            </w:r>
          </w:p>
        </w:tc>
        <w:tc>
          <w:tcPr>
            <w:tcW w:w="2403" w:type="dxa"/>
            <w:hideMark/>
          </w:tcPr>
          <w:p w14:paraId="35DEDE99"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Code</w:t>
            </w:r>
          </w:p>
        </w:tc>
        <w:tc>
          <w:tcPr>
            <w:tcW w:w="5696" w:type="dxa"/>
            <w:hideMark/>
          </w:tcPr>
          <w:p w14:paraId="68636E85" w14:textId="6AB3C2D3" w:rsidR="001112A9" w:rsidRPr="009A7CD7" w:rsidRDefault="001112A9" w:rsidP="001112A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derivatives</w:t>
            </w:r>
            <w:ins w:id="128" w:author="Author">
              <w:r w:rsidR="00655171">
                <w:rPr>
                  <w:rFonts w:ascii="Times New Roman" w:hAnsi="Times New Roman" w:cs="Times New Roman"/>
                  <w:sz w:val="20"/>
                  <w:szCs w:val="20"/>
                </w:rPr>
                <w:t>, regarding contractual counterparties other than an exchange market and Central Counterparty (CCP)</w:t>
              </w:r>
              <w:del w:id="129" w:author="Author">
                <w:r w:rsidR="00655171" w:rsidDel="007A49DC">
                  <w:rPr>
                    <w:rFonts w:ascii="Times New Roman" w:hAnsi="Times New Roman" w:cs="Times New Roman"/>
                    <w:sz w:val="20"/>
                    <w:szCs w:val="20"/>
                  </w:rPr>
                  <w:delText>.</w:delText>
                </w:r>
              </w:del>
            </w:ins>
            <w:r w:rsidR="00811693">
              <w:rPr>
                <w:rFonts w:ascii="Times New Roman" w:hAnsi="Times New Roman" w:cs="Times New Roman"/>
                <w:sz w:val="20"/>
                <w:szCs w:val="20"/>
              </w:rPr>
              <w:t>.</w:t>
            </w:r>
          </w:p>
          <w:p w14:paraId="420E6794" w14:textId="0656574B" w:rsidR="00AD2A1B" w:rsidRPr="009A7CD7" w:rsidRDefault="00AD2A1B" w:rsidP="00E13DB0">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Identification code</w:t>
            </w:r>
            <w:r w:rsidR="003814BE" w:rsidRPr="00CD728A">
              <w:rPr>
                <w:rFonts w:ascii="Times New Roman" w:hAnsi="Times New Roman" w:cs="Times New Roman"/>
                <w:sz w:val="20"/>
                <w:szCs w:val="20"/>
              </w:rPr>
              <w:t xml:space="preserve"> of the counterparty</w:t>
            </w:r>
            <w:r w:rsidR="008F6629" w:rsidRPr="009A7CD7">
              <w:rPr>
                <w:rFonts w:ascii="Times New Roman" w:hAnsi="Times New Roman" w:cs="Times New Roman"/>
                <w:sz w:val="20"/>
                <w:szCs w:val="20"/>
              </w:rPr>
              <w:t xml:space="preserve"> using the </w:t>
            </w:r>
            <w:r w:rsidRPr="009A7CD7">
              <w:rPr>
                <w:rFonts w:ascii="Times New Roman" w:hAnsi="Times New Roman" w:cs="Times New Roman"/>
                <w:sz w:val="20"/>
                <w:szCs w:val="20"/>
              </w:rPr>
              <w:t>Legal Entity Identifier (LEI)</w:t>
            </w:r>
            <w:r w:rsidR="00E13DB0">
              <w:rPr>
                <w:rFonts w:ascii="Times New Roman" w:hAnsi="Times New Roman" w:cs="Times New Roman"/>
                <w:sz w:val="20"/>
                <w:szCs w:val="20"/>
              </w:rPr>
              <w:t xml:space="preserve"> if available.</w:t>
            </w:r>
            <w:r w:rsidRPr="009A7CD7">
              <w:rPr>
                <w:rFonts w:ascii="Times New Roman" w:hAnsi="Times New Roman" w:cs="Times New Roman"/>
                <w:sz w:val="20"/>
                <w:szCs w:val="20"/>
              </w:rPr>
              <w:t xml:space="preserve"> </w:t>
            </w:r>
            <w:r w:rsidRPr="009A7CD7">
              <w:rPr>
                <w:rFonts w:ascii="Times New Roman" w:hAnsi="Times New Roman" w:cs="Times New Roman"/>
                <w:sz w:val="20"/>
                <w:szCs w:val="20"/>
              </w:rPr>
              <w:br/>
            </w:r>
            <w:r w:rsidRPr="009A7CD7">
              <w:rPr>
                <w:rFonts w:ascii="Times New Roman" w:hAnsi="Times New Roman" w:cs="Times New Roman"/>
                <w:sz w:val="20"/>
                <w:szCs w:val="20"/>
              </w:rPr>
              <w:br/>
              <w:t>If none is available this item sh</w:t>
            </w:r>
            <w:r w:rsidR="0028170A" w:rsidRPr="00CD728A">
              <w:rPr>
                <w:rFonts w:ascii="Times New Roman" w:hAnsi="Times New Roman" w:cs="Times New Roman"/>
                <w:sz w:val="20"/>
                <w:szCs w:val="20"/>
              </w:rPr>
              <w:t xml:space="preserve">all </w:t>
            </w:r>
            <w:r w:rsidRPr="009A7CD7">
              <w:rPr>
                <w:rFonts w:ascii="Times New Roman" w:hAnsi="Times New Roman" w:cs="Times New Roman"/>
                <w:sz w:val="20"/>
                <w:szCs w:val="20"/>
              </w:rPr>
              <w:t>not be reported</w:t>
            </w:r>
          </w:p>
        </w:tc>
      </w:tr>
      <w:tr w:rsidR="005031B9" w:rsidRPr="00CD728A" w14:paraId="59523CEC" w14:textId="77777777" w:rsidTr="009A7CD7">
        <w:trPr>
          <w:trHeight w:val="1550"/>
        </w:trPr>
        <w:tc>
          <w:tcPr>
            <w:tcW w:w="1223" w:type="dxa"/>
            <w:hideMark/>
          </w:tcPr>
          <w:p w14:paraId="1099F980" w14:textId="540707AC"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8</w:t>
            </w:r>
            <w:r w:rsidR="00F04720">
              <w:rPr>
                <w:rFonts w:ascii="Times New Roman" w:hAnsi="Times New Roman" w:cs="Times New Roman"/>
                <w:sz w:val="20"/>
                <w:szCs w:val="20"/>
              </w:rPr>
              <w:t>0</w:t>
            </w:r>
          </w:p>
          <w:p w14:paraId="0010EF34" w14:textId="395F95B0"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(A38)</w:t>
            </w:r>
          </w:p>
        </w:tc>
        <w:tc>
          <w:tcPr>
            <w:tcW w:w="2403" w:type="dxa"/>
            <w:hideMark/>
          </w:tcPr>
          <w:p w14:paraId="24B54EE5" w14:textId="3C65B1AC"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Type of </w:t>
            </w:r>
            <w:r w:rsidR="004516AF" w:rsidRPr="009A7CD7">
              <w:rPr>
                <w:rFonts w:ascii="Times New Roman" w:hAnsi="Times New Roman" w:cs="Times New Roman"/>
                <w:sz w:val="20"/>
                <w:szCs w:val="20"/>
              </w:rPr>
              <w:t xml:space="preserve">counterparty </w:t>
            </w:r>
            <w:r w:rsidRPr="009A7CD7">
              <w:rPr>
                <w:rFonts w:ascii="Times New Roman" w:hAnsi="Times New Roman" w:cs="Times New Roman"/>
                <w:sz w:val="20"/>
                <w:szCs w:val="20"/>
              </w:rPr>
              <w:t>code</w:t>
            </w:r>
          </w:p>
        </w:tc>
        <w:tc>
          <w:tcPr>
            <w:tcW w:w="5696" w:type="dxa"/>
            <w:hideMark/>
          </w:tcPr>
          <w:p w14:paraId="581FDD1A" w14:textId="624821DE" w:rsidR="001112A9" w:rsidRPr="009A7CD7" w:rsidRDefault="001112A9" w:rsidP="001112A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derivatives</w:t>
            </w:r>
            <w:r w:rsidR="005031B9" w:rsidRPr="00CD728A">
              <w:rPr>
                <w:rFonts w:ascii="Times New Roman" w:hAnsi="Times New Roman" w:cs="Times New Roman"/>
                <w:sz w:val="20"/>
                <w:szCs w:val="20"/>
              </w:rPr>
              <w:t>.</w:t>
            </w:r>
          </w:p>
          <w:p w14:paraId="5AA07917" w14:textId="129CD997" w:rsidR="00AD2A1B" w:rsidRPr="009A7CD7" w:rsidRDefault="00AD2A1B" w:rsidP="007145B1">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Identification of the code used </w:t>
            </w:r>
            <w:r w:rsidR="007145B1" w:rsidRPr="009A7CD7">
              <w:rPr>
                <w:rFonts w:ascii="Times New Roman" w:hAnsi="Times New Roman" w:cs="Times New Roman"/>
                <w:sz w:val="20"/>
                <w:szCs w:val="20"/>
              </w:rPr>
              <w:t>for the “Counterparty Code” item. One of the options in the following closed list shall be used</w:t>
            </w:r>
            <w:r w:rsidRPr="009A7CD7">
              <w:rPr>
                <w:rFonts w:ascii="Times New Roman" w:hAnsi="Times New Roman" w:cs="Times New Roman"/>
                <w:sz w:val="20"/>
                <w:szCs w:val="20"/>
              </w:rPr>
              <w:t>:</w:t>
            </w:r>
            <w:r w:rsidRPr="009A7CD7">
              <w:rPr>
                <w:rFonts w:ascii="Times New Roman" w:hAnsi="Times New Roman" w:cs="Times New Roman"/>
                <w:sz w:val="20"/>
                <w:szCs w:val="20"/>
              </w:rPr>
              <w:br/>
            </w:r>
            <w:r w:rsidR="008F6629" w:rsidRPr="00CD728A">
              <w:rPr>
                <w:rFonts w:ascii="Times New Roman" w:hAnsi="Times New Roman" w:cs="Times New Roman"/>
                <w:sz w:val="20"/>
                <w:szCs w:val="20"/>
              </w:rPr>
              <w:t xml:space="preserve">1 </w:t>
            </w:r>
            <w:r w:rsidRPr="009A7CD7">
              <w:rPr>
                <w:rFonts w:ascii="Times New Roman" w:hAnsi="Times New Roman" w:cs="Times New Roman"/>
                <w:sz w:val="20"/>
                <w:szCs w:val="20"/>
              </w:rPr>
              <w:t xml:space="preserve">- LEI </w:t>
            </w:r>
            <w:r w:rsidRPr="009A7CD7">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1A26B27D" w14:textId="77777777" w:rsidTr="009A7CD7">
        <w:trPr>
          <w:trHeight w:val="1140"/>
        </w:trPr>
        <w:tc>
          <w:tcPr>
            <w:tcW w:w="1223" w:type="dxa"/>
            <w:hideMark/>
          </w:tcPr>
          <w:p w14:paraId="4327AC3E" w14:textId="17DB148C"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29</w:t>
            </w:r>
            <w:r w:rsidR="00F04720">
              <w:rPr>
                <w:rFonts w:ascii="Times New Roman" w:hAnsi="Times New Roman" w:cs="Times New Roman"/>
                <w:sz w:val="20"/>
                <w:szCs w:val="20"/>
              </w:rPr>
              <w:t>0</w:t>
            </w:r>
          </w:p>
          <w:p w14:paraId="42F81435" w14:textId="2654292F"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(A34)</w:t>
            </w:r>
          </w:p>
        </w:tc>
        <w:tc>
          <w:tcPr>
            <w:tcW w:w="2403" w:type="dxa"/>
            <w:hideMark/>
          </w:tcPr>
          <w:p w14:paraId="422C135D"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External rating</w:t>
            </w:r>
          </w:p>
        </w:tc>
        <w:tc>
          <w:tcPr>
            <w:tcW w:w="5696" w:type="dxa"/>
            <w:hideMark/>
          </w:tcPr>
          <w:p w14:paraId="7917EE28" w14:textId="04482023" w:rsidR="00F0680A" w:rsidRPr="009A7CD7" w:rsidRDefault="00F0680A" w:rsidP="00F0680A">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Only applicable to </w:t>
            </w:r>
            <w:r w:rsidR="005F466F" w:rsidRPr="009A7CD7">
              <w:rPr>
                <w:rFonts w:ascii="Times New Roman" w:hAnsi="Times New Roman" w:cs="Times New Roman"/>
                <w:sz w:val="20"/>
                <w:szCs w:val="20"/>
              </w:rPr>
              <w:t>Over-The-Counter</w:t>
            </w:r>
            <w:r w:rsidRPr="009A7CD7">
              <w:rPr>
                <w:rFonts w:ascii="Times New Roman" w:hAnsi="Times New Roman" w:cs="Times New Roman"/>
                <w:sz w:val="20"/>
                <w:szCs w:val="20"/>
              </w:rPr>
              <w:t xml:space="preserve"> </w:t>
            </w:r>
            <w:r w:rsidR="00144293" w:rsidRPr="009A7CD7">
              <w:rPr>
                <w:rFonts w:ascii="Times New Roman" w:hAnsi="Times New Roman" w:cs="Times New Roman"/>
                <w:sz w:val="20"/>
                <w:szCs w:val="20"/>
              </w:rPr>
              <w:t>derivatives</w:t>
            </w:r>
            <w:r w:rsidR="005031B9" w:rsidRPr="00CD728A">
              <w:rPr>
                <w:rFonts w:ascii="Times New Roman" w:hAnsi="Times New Roman" w:cs="Times New Roman"/>
                <w:sz w:val="20"/>
                <w:szCs w:val="20"/>
              </w:rPr>
              <w:t>.</w:t>
            </w:r>
          </w:p>
          <w:p w14:paraId="417C89E9" w14:textId="77777777" w:rsidR="00350003" w:rsidRDefault="007B01C1" w:rsidP="009A7CD7">
            <w:pPr>
              <w:rPr>
                <w:ins w:id="130" w:author="Author"/>
                <w:rFonts w:ascii="Times New Roman" w:hAnsi="Times New Roman" w:cs="Times New Roman"/>
                <w:sz w:val="20"/>
                <w:szCs w:val="20"/>
              </w:rPr>
            </w:pPr>
            <w:r w:rsidRPr="009A7CD7">
              <w:rPr>
                <w:rFonts w:ascii="Times New Roman" w:hAnsi="Times New Roman" w:cs="Times New Roman"/>
                <w:sz w:val="20"/>
                <w:szCs w:val="20"/>
              </w:rPr>
              <w:t xml:space="preserve">The rating of the counterparty of the derivative at the reporting reference date issued by the nominated </w:t>
            </w:r>
            <w:r w:rsidR="00F50DDE" w:rsidRPr="009A7CD7">
              <w:rPr>
                <w:rFonts w:ascii="Times New Roman" w:hAnsi="Times New Roman" w:cs="Times New Roman"/>
                <w:sz w:val="20"/>
                <w:szCs w:val="20"/>
              </w:rPr>
              <w:t>credit assessment institution (ECAI)</w:t>
            </w:r>
            <w:r w:rsidR="00AD2A1B" w:rsidRPr="009A7CD7">
              <w:rPr>
                <w:rFonts w:ascii="Times New Roman" w:hAnsi="Times New Roman" w:cs="Times New Roman"/>
                <w:sz w:val="20"/>
                <w:szCs w:val="20"/>
              </w:rPr>
              <w:t>.</w:t>
            </w:r>
          </w:p>
          <w:p w14:paraId="4EDE4092" w14:textId="77777777" w:rsidR="00350003" w:rsidRDefault="00350003" w:rsidP="009A7CD7">
            <w:pPr>
              <w:rPr>
                <w:ins w:id="131" w:author="Author"/>
                <w:rFonts w:ascii="Times New Roman" w:hAnsi="Times New Roman" w:cs="Times New Roman"/>
                <w:sz w:val="20"/>
                <w:szCs w:val="20"/>
              </w:rPr>
            </w:pPr>
          </w:p>
          <w:p w14:paraId="2FEFB605" w14:textId="3C0CD9DE" w:rsidR="00F0680A" w:rsidRPr="009A7CD7" w:rsidRDefault="00350003" w:rsidP="009A7CD7">
            <w:pPr>
              <w:rPr>
                <w:rFonts w:ascii="Times New Roman" w:hAnsi="Times New Roman" w:cs="Times New Roman"/>
                <w:sz w:val="20"/>
                <w:szCs w:val="20"/>
              </w:rPr>
            </w:pPr>
            <w:ins w:id="132" w:author="Author">
              <w:r>
                <w:rPr>
                  <w:rFonts w:ascii="Times New Roman" w:hAnsi="Times New Roman" w:cs="Times New Roman"/>
                  <w:sz w:val="20"/>
                  <w:szCs w:val="20"/>
                </w:rPr>
                <w:t>This item is not applicable to derivatives for which undertakings using internal models use internal ratings</w:t>
              </w:r>
              <w:r>
                <w:rPr>
                  <w:rFonts w:ascii="Times New Roman" w:hAnsi="Times New Roman" w:cs="Times New Roman"/>
                  <w:sz w:val="20"/>
                </w:rPr>
                <w:t>.</w:t>
              </w:r>
              <w:r>
                <w:rPr>
                  <w:rStyle w:val="CommentReference"/>
                </w:rPr>
                <w:t xml:space="preserve"> </w:t>
              </w:r>
              <w:r w:rsidR="007A49DC" w:rsidRPr="00DF47F6">
                <w:rPr>
                  <w:rFonts w:ascii="Times New Roman" w:hAnsi="Times New Roman" w:cs="Times New Roman"/>
                  <w:sz w:val="20"/>
                  <w:szCs w:val="20"/>
                </w:rPr>
                <w:t xml:space="preserve">If undertakings </w:t>
              </w:r>
              <w:r w:rsidR="007A49DC">
                <w:rPr>
                  <w:rFonts w:ascii="Times New Roman" w:hAnsi="Times New Roman" w:cs="Times New Roman"/>
                  <w:sz w:val="20"/>
                  <w:szCs w:val="20"/>
                </w:rPr>
                <w:t>using internal models do not use internal rating, this item shall be reported.</w:t>
              </w:r>
            </w:ins>
            <w:del w:id="133" w:author="Author">
              <w:r w:rsidR="00AD2A1B" w:rsidRPr="009A7CD7" w:rsidDel="00350003">
                <w:rPr>
                  <w:rFonts w:ascii="Times New Roman" w:hAnsi="Times New Roman" w:cs="Times New Roman"/>
                  <w:sz w:val="20"/>
                  <w:szCs w:val="20"/>
                </w:rPr>
                <w:delText xml:space="preserve"> </w:delText>
              </w:r>
            </w:del>
          </w:p>
        </w:tc>
      </w:tr>
      <w:tr w:rsidR="005031B9" w:rsidRPr="00CD728A" w14:paraId="4D7ACA65" w14:textId="77777777" w:rsidTr="009A7CD7">
        <w:trPr>
          <w:trHeight w:val="629"/>
        </w:trPr>
        <w:tc>
          <w:tcPr>
            <w:tcW w:w="1223" w:type="dxa"/>
            <w:hideMark/>
          </w:tcPr>
          <w:p w14:paraId="08135C10" w14:textId="164FB84C"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300</w:t>
            </w:r>
          </w:p>
          <w:p w14:paraId="599A22A0" w14:textId="6379C5B3"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(A35)</w:t>
            </w:r>
          </w:p>
        </w:tc>
        <w:tc>
          <w:tcPr>
            <w:tcW w:w="2403" w:type="dxa"/>
            <w:hideMark/>
          </w:tcPr>
          <w:p w14:paraId="092F3D54" w14:textId="540EE301" w:rsidR="00AD2A1B" w:rsidRPr="009A7CD7" w:rsidRDefault="007B01C1" w:rsidP="009A7CD7">
            <w:pPr>
              <w:ind w:right="149"/>
              <w:rPr>
                <w:rFonts w:ascii="Times New Roman" w:hAnsi="Times New Roman" w:cs="Times New Roman"/>
                <w:sz w:val="20"/>
                <w:szCs w:val="20"/>
              </w:rPr>
            </w:pPr>
            <w:del w:id="134" w:author="Author">
              <w:r w:rsidRPr="009A7CD7" w:rsidDel="007A49DC">
                <w:rPr>
                  <w:rFonts w:ascii="Times New Roman" w:hAnsi="Times New Roman" w:cs="Times New Roman"/>
                  <w:sz w:val="20"/>
                  <w:szCs w:val="20"/>
                </w:rPr>
                <w:delText xml:space="preserve"> </w:delText>
              </w:r>
            </w:del>
            <w:r w:rsidRPr="009A7CD7">
              <w:rPr>
                <w:rFonts w:ascii="Times New Roman" w:hAnsi="Times New Roman" w:cs="Times New Roman"/>
                <w:sz w:val="20"/>
                <w:szCs w:val="20"/>
              </w:rPr>
              <w:t xml:space="preserve">Nominated </w:t>
            </w:r>
            <w:r w:rsidR="00D60FBD" w:rsidRPr="009A7CD7">
              <w:rPr>
                <w:rFonts w:ascii="Times New Roman" w:hAnsi="Times New Roman" w:cs="Times New Roman"/>
                <w:sz w:val="20"/>
                <w:szCs w:val="20"/>
              </w:rPr>
              <w:t>ECAI</w:t>
            </w:r>
          </w:p>
        </w:tc>
        <w:tc>
          <w:tcPr>
            <w:tcW w:w="5696" w:type="dxa"/>
            <w:hideMark/>
          </w:tcPr>
          <w:p w14:paraId="3DD31C4E" w14:textId="05260283" w:rsidR="00350003" w:rsidRDefault="00AD2A1B" w:rsidP="007B01C1">
            <w:pPr>
              <w:spacing w:after="200" w:line="276" w:lineRule="auto"/>
              <w:rPr>
                <w:ins w:id="135" w:author="Autho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D60FBD" w:rsidRPr="009A7CD7">
              <w:rPr>
                <w:rFonts w:ascii="Times New Roman" w:hAnsi="Times New Roman" w:cs="Times New Roman"/>
                <w:sz w:val="20"/>
                <w:szCs w:val="20"/>
              </w:rPr>
              <w:t xml:space="preserve">credit assessment institution (ECAI) </w:t>
            </w:r>
            <w:r w:rsidRPr="009A7CD7">
              <w:rPr>
                <w:rFonts w:ascii="Times New Roman" w:hAnsi="Times New Roman" w:cs="Times New Roman"/>
                <w:sz w:val="20"/>
                <w:szCs w:val="20"/>
              </w:rPr>
              <w:t>giving the external rating</w:t>
            </w:r>
            <w:ins w:id="136" w:author="Author">
              <w:r w:rsidR="00655171">
                <w:rPr>
                  <w:rFonts w:ascii="Times New Roman" w:hAnsi="Times New Roman" w:cs="Times New Roman"/>
                  <w:sz w:val="20"/>
                  <w:szCs w:val="20"/>
                </w:rPr>
                <w:t>, by using the name of the ECAI as published at ESMA website</w:t>
              </w:r>
              <w:r w:rsidR="00655171" w:rsidRPr="00CD728A">
                <w:rPr>
                  <w:rFonts w:ascii="Times New Roman" w:hAnsi="Times New Roman" w:cs="Times New Roman"/>
                  <w:sz w:val="20"/>
                  <w:szCs w:val="20"/>
                </w:rPr>
                <w:t>.</w:t>
              </w:r>
            </w:ins>
            <w:del w:id="137" w:author="Author">
              <w:r w:rsidR="005031B9" w:rsidRPr="00CD728A" w:rsidDel="00BA6509">
                <w:rPr>
                  <w:rFonts w:ascii="Times New Roman" w:hAnsi="Times New Roman" w:cs="Times New Roman"/>
                  <w:sz w:val="20"/>
                  <w:szCs w:val="20"/>
                </w:rPr>
                <w:delText>.</w:delText>
              </w:r>
            </w:del>
          </w:p>
          <w:p w14:paraId="745073E3" w14:textId="4282E284" w:rsidR="00AD2A1B" w:rsidRPr="009A7CD7" w:rsidRDefault="007A49DC" w:rsidP="007A49DC">
            <w:pPr>
              <w:spacing w:after="200" w:line="276" w:lineRule="auto"/>
              <w:rPr>
                <w:rFonts w:ascii="Times New Roman" w:hAnsi="Times New Roman" w:cs="Times New Roman"/>
                <w:sz w:val="20"/>
                <w:szCs w:val="20"/>
              </w:rPr>
            </w:pPr>
            <w:ins w:id="138" w:author="Author">
              <w:r>
                <w:rPr>
                  <w:rFonts w:ascii="Times New Roman" w:hAnsi="Times New Roman" w:cs="Times New Roman"/>
                  <w:sz w:val="20"/>
                  <w:szCs w:val="20"/>
                </w:rPr>
                <w:t>This item shall be reported when External rating (C0290) is reported</w:t>
              </w:r>
              <w:del w:id="139" w:author="Author">
                <w:r w:rsidR="00350003" w:rsidDel="007A49DC">
                  <w:rPr>
                    <w:rFonts w:ascii="Times New Roman" w:hAnsi="Times New Roman" w:cs="Times New Roman"/>
                    <w:sz w:val="20"/>
                    <w:szCs w:val="20"/>
                  </w:rPr>
                  <w:delText>This item is not applicable to derivatives for which undertakings using internal models use internal ratings</w:delText>
                </w:r>
              </w:del>
              <w:r w:rsidR="00350003">
                <w:rPr>
                  <w:rFonts w:ascii="Times New Roman" w:hAnsi="Times New Roman" w:cs="Times New Roman"/>
                  <w:sz w:val="20"/>
                  <w:szCs w:val="20"/>
                </w:rPr>
                <w:t>.</w:t>
              </w:r>
              <w:del w:id="140" w:author="Author">
                <w:r w:rsidR="00350003" w:rsidDel="007A49DC">
                  <w:rPr>
                    <w:rStyle w:val="CommentReference"/>
                  </w:rPr>
                  <w:delText xml:space="preserve"> </w:delText>
                </w:r>
              </w:del>
            </w:ins>
            <w:r w:rsidR="00AD2A1B" w:rsidRPr="009A7CD7">
              <w:rPr>
                <w:rFonts w:ascii="Times New Roman" w:hAnsi="Times New Roman" w:cs="Times New Roman"/>
                <w:sz w:val="20"/>
                <w:szCs w:val="20"/>
              </w:rPr>
              <w:t xml:space="preserve"> </w:t>
            </w:r>
          </w:p>
        </w:tc>
      </w:tr>
      <w:tr w:rsidR="005031B9" w:rsidRPr="00CD728A" w14:paraId="1EAC64FB" w14:textId="77777777" w:rsidTr="009A7CD7">
        <w:trPr>
          <w:trHeight w:val="960"/>
        </w:trPr>
        <w:tc>
          <w:tcPr>
            <w:tcW w:w="1223" w:type="dxa"/>
          </w:tcPr>
          <w:p w14:paraId="090B4136" w14:textId="2E75F914" w:rsidR="00283F6C" w:rsidRPr="009A7CD7" w:rsidRDefault="00F04720" w:rsidP="009A7CD7">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310</w:t>
            </w:r>
          </w:p>
        </w:tc>
        <w:tc>
          <w:tcPr>
            <w:tcW w:w="2403" w:type="dxa"/>
          </w:tcPr>
          <w:p w14:paraId="0FD16061" w14:textId="7D9856AB" w:rsidR="00283F6C" w:rsidRPr="009A7CD7" w:rsidRDefault="00283F6C">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Credit quality step</w:t>
            </w:r>
          </w:p>
        </w:tc>
        <w:tc>
          <w:tcPr>
            <w:tcW w:w="5696" w:type="dxa"/>
          </w:tcPr>
          <w:p w14:paraId="3CC4E5C9" w14:textId="77777777" w:rsidR="00350003" w:rsidRDefault="00283F6C" w:rsidP="009A7CD7">
            <w:pPr>
              <w:rPr>
                <w:ins w:id="141" w:author="Author"/>
                <w:rFonts w:ascii="Times New Roman" w:eastAsia="Times New Roman" w:hAnsi="Times New Roman" w:cs="Times New Roman"/>
                <w:sz w:val="20"/>
                <w:szCs w:val="20"/>
                <w:lang w:eastAsia="en-GB"/>
              </w:rPr>
            </w:pPr>
            <w:r w:rsidRPr="009A7CD7">
              <w:rPr>
                <w:rFonts w:ascii="Times New Roman" w:eastAsia="Times New Roman" w:hAnsi="Times New Roman" w:cs="Times New Roman"/>
                <w:sz w:val="20"/>
                <w:szCs w:val="20"/>
                <w:lang w:eastAsia="en-GB"/>
              </w:rPr>
              <w:t>Identify the credit quality step attributed to the counterparty of the derivative</w:t>
            </w:r>
            <w:ins w:id="142" w:author="Author">
              <w:r w:rsidR="00350003">
                <w:rPr>
                  <w:rFonts w:ascii="Times New Roman" w:hAnsi="Times New Roman" w:cs="Times New Roman"/>
                  <w:sz w:val="20"/>
                  <w:szCs w:val="20"/>
                </w:rPr>
                <w:t xml:space="preserve">, as defined by article </w:t>
              </w:r>
              <w:proofErr w:type="gramStart"/>
              <w:r w:rsidR="00350003">
                <w:rPr>
                  <w:rFonts w:ascii="Times New Roman" w:hAnsi="Times New Roman" w:cs="Times New Roman"/>
                  <w:sz w:val="20"/>
                  <w:szCs w:val="20"/>
                </w:rPr>
                <w:t>109a(</w:t>
              </w:r>
              <w:proofErr w:type="gramEnd"/>
              <w:r w:rsidR="00350003">
                <w:rPr>
                  <w:rFonts w:ascii="Times New Roman" w:hAnsi="Times New Roman" w:cs="Times New Roman"/>
                  <w:sz w:val="20"/>
                  <w:szCs w:val="20"/>
                </w:rPr>
                <w:t>1) of Directive 2009/138/EC</w:t>
              </w:r>
            </w:ins>
            <w:r w:rsidRPr="009A7CD7">
              <w:rPr>
                <w:rFonts w:ascii="Times New Roman" w:eastAsia="Times New Roman" w:hAnsi="Times New Roman" w:cs="Times New Roman"/>
                <w:sz w:val="20"/>
                <w:szCs w:val="20"/>
                <w:lang w:eastAsia="en-GB"/>
              </w:rPr>
              <w:t xml:space="preserve">. The credit quality step </w:t>
            </w:r>
            <w:r w:rsidR="0044654B" w:rsidRPr="00CD728A">
              <w:rPr>
                <w:rFonts w:ascii="Times New Roman" w:eastAsia="Times New Roman" w:hAnsi="Times New Roman" w:cs="Times New Roman"/>
                <w:sz w:val="20"/>
                <w:szCs w:val="20"/>
                <w:lang w:eastAsia="en-GB"/>
              </w:rPr>
              <w:t>shall</w:t>
            </w:r>
            <w:r w:rsidRPr="009A7CD7">
              <w:rPr>
                <w:rFonts w:ascii="Times New Roman" w:eastAsia="Times New Roman" w:hAnsi="Times New Roman" w:cs="Times New Roman"/>
                <w:sz w:val="20"/>
                <w:szCs w:val="20"/>
                <w:lang w:eastAsia="en-GB"/>
              </w:rPr>
              <w:t xml:space="preserve"> reflect any readjustments to the credit quality made internally by the undertaking</w:t>
            </w:r>
            <w:r w:rsidR="00F2059B">
              <w:rPr>
                <w:rFonts w:ascii="Times New Roman" w:eastAsia="Times New Roman" w:hAnsi="Times New Roman" w:cs="Times New Roman"/>
                <w:sz w:val="20"/>
                <w:szCs w:val="20"/>
                <w:lang w:eastAsia="en-GB"/>
              </w:rPr>
              <w:t>s</w:t>
            </w:r>
            <w:r w:rsidR="00F2059B">
              <w:rPr>
                <w:rFonts w:ascii="Times New Roman" w:hAnsi="Times New Roman" w:cs="Times New Roman"/>
                <w:sz w:val="20"/>
                <w:szCs w:val="20"/>
              </w:rPr>
              <w:t xml:space="preserve"> that use the standard formula</w:t>
            </w:r>
            <w:r w:rsidRPr="009A7CD7">
              <w:rPr>
                <w:rFonts w:ascii="Times New Roman" w:eastAsia="Times New Roman" w:hAnsi="Times New Roman" w:cs="Times New Roman"/>
                <w:sz w:val="20"/>
                <w:szCs w:val="20"/>
                <w:lang w:eastAsia="en-GB"/>
              </w:rPr>
              <w:t>.</w:t>
            </w:r>
          </w:p>
          <w:p w14:paraId="4ACF5CBF" w14:textId="1DEAD859" w:rsidR="00350003" w:rsidRPr="00FE50E7" w:rsidRDefault="00350003">
            <w:pPr>
              <w:spacing w:after="200" w:line="276" w:lineRule="auto"/>
              <w:rPr>
                <w:ins w:id="143" w:author="Author"/>
                <w:rFonts w:ascii="Times New Roman" w:hAnsi="Times New Roman" w:cs="Times New Roman"/>
                <w:sz w:val="20"/>
                <w:szCs w:val="20"/>
                <w:rPrChange w:id="144" w:author="Author">
                  <w:rPr>
                    <w:ins w:id="145" w:author="Author"/>
                    <w:rFonts w:ascii="Times New Roman" w:eastAsia="Times New Roman" w:hAnsi="Times New Roman" w:cs="Times New Roman"/>
                    <w:sz w:val="20"/>
                    <w:szCs w:val="20"/>
                    <w:lang w:eastAsia="en-GB"/>
                  </w:rPr>
                </w:rPrChange>
              </w:rPr>
              <w:pPrChange w:id="146" w:author="Author">
                <w:pPr/>
              </w:pPrChange>
            </w:pPr>
            <w:ins w:id="147" w:author="Author">
              <w:r>
                <w:rPr>
                  <w:rFonts w:ascii="Times New Roman" w:hAnsi="Times New Roman" w:cs="Times New Roman"/>
                  <w:sz w:val="20"/>
                  <w:szCs w:val="20"/>
                </w:rPr>
                <w:t>This item is not applicable to derivatives for which undertakings using internal models use internal ratings.</w:t>
              </w:r>
              <w:r w:rsidRPr="0061769B">
                <w:rPr>
                  <w:rFonts w:ascii="Times New Roman" w:hAnsi="Times New Roman" w:cs="Times New Roman"/>
                  <w:sz w:val="20"/>
                  <w:szCs w:val="20"/>
                </w:rPr>
                <w:t xml:space="preserve"> </w:t>
              </w:r>
              <w:r w:rsidR="007A49DC" w:rsidRPr="00DF47F6">
                <w:rPr>
                  <w:rFonts w:ascii="Times New Roman" w:hAnsi="Times New Roman" w:cs="Times New Roman"/>
                  <w:sz w:val="20"/>
                  <w:szCs w:val="20"/>
                </w:rPr>
                <w:t xml:space="preserve">If undertakings </w:t>
              </w:r>
              <w:r w:rsidR="007A49DC">
                <w:rPr>
                  <w:rFonts w:ascii="Times New Roman" w:hAnsi="Times New Roman" w:cs="Times New Roman"/>
                  <w:sz w:val="20"/>
                  <w:szCs w:val="20"/>
                </w:rPr>
                <w:t>using internal models do not use internal rating, this item shall be reported.</w:t>
              </w:r>
            </w:ins>
          </w:p>
          <w:p w14:paraId="566B6E7B" w14:textId="68B03432" w:rsidR="00E31240" w:rsidRPr="009A7CD7" w:rsidRDefault="00E31240" w:rsidP="009A7CD7">
            <w:pPr>
              <w:rPr>
                <w:rFonts w:ascii="Times New Roman" w:hAnsi="Times New Roman" w:cs="Times New Roman"/>
                <w:sz w:val="20"/>
                <w:szCs w:val="20"/>
              </w:rPr>
            </w:pPr>
            <w:del w:id="148" w:author="Author">
              <w:r w:rsidRPr="009A7CD7" w:rsidDel="00350003">
                <w:rPr>
                  <w:rFonts w:ascii="Times New Roman" w:eastAsia="Times New Roman" w:hAnsi="Times New Roman" w:cs="Times New Roman"/>
                  <w:sz w:val="20"/>
                  <w:szCs w:val="20"/>
                  <w:lang w:eastAsia="en-GB"/>
                </w:rPr>
                <w:delText xml:space="preserve"> </w:delText>
              </w:r>
            </w:del>
            <w:r w:rsidRPr="009A7CD7">
              <w:rPr>
                <w:rFonts w:ascii="Times New Roman" w:hAnsi="Times New Roman" w:cs="Times New Roman"/>
                <w:sz w:val="20"/>
                <w:szCs w:val="20"/>
              </w:rPr>
              <w:t>One of the  options in the following closed list shall be used:</w:t>
            </w:r>
          </w:p>
          <w:p w14:paraId="4E56E664" w14:textId="7C0A5B64" w:rsidR="00F2409D" w:rsidRPr="00A66369" w:rsidRDefault="00F2409D" w:rsidP="00F2409D">
            <w:pPr>
              <w:rPr>
                <w:rFonts w:ascii="Times New Roman" w:hAnsi="Times New Roman" w:cs="Times New Roman"/>
                <w:sz w:val="20"/>
                <w:szCs w:val="20"/>
              </w:rPr>
            </w:pPr>
            <w:del w:id="149" w:author="Author">
              <w:r w:rsidRPr="00A66369" w:rsidDel="00350003">
                <w:rPr>
                  <w:rFonts w:ascii="Times New Roman" w:hAnsi="Times New Roman" w:cs="Times New Roman"/>
                  <w:sz w:val="20"/>
                  <w:szCs w:val="20"/>
                </w:rPr>
                <w:delText>1</w:delText>
              </w:r>
              <w:r w:rsidDel="00350003">
                <w:rPr>
                  <w:rFonts w:ascii="Times New Roman" w:hAnsi="Times New Roman" w:cs="Times New Roman"/>
                  <w:sz w:val="20"/>
                  <w:szCs w:val="20"/>
                </w:rPr>
                <w:delText xml:space="preserve"> </w:delText>
              </w:r>
            </w:del>
            <w:ins w:id="150" w:author="Author">
              <w:r w:rsidR="00350003">
                <w:rPr>
                  <w:rFonts w:ascii="Times New Roman" w:hAnsi="Times New Roman" w:cs="Times New Roman"/>
                  <w:sz w:val="20"/>
                  <w:szCs w:val="20"/>
                </w:rPr>
                <w:t xml:space="preserve">0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0</w:t>
            </w:r>
          </w:p>
          <w:p w14:paraId="76D17BFE" w14:textId="6D55C379" w:rsidR="00F2409D" w:rsidRPr="00A66369" w:rsidRDefault="00F2409D" w:rsidP="00F2409D">
            <w:pPr>
              <w:rPr>
                <w:rFonts w:ascii="Times New Roman" w:hAnsi="Times New Roman" w:cs="Times New Roman"/>
                <w:sz w:val="20"/>
                <w:szCs w:val="20"/>
              </w:rPr>
            </w:pPr>
            <w:del w:id="151" w:author="Author">
              <w:r w:rsidRPr="00A66369" w:rsidDel="00350003">
                <w:rPr>
                  <w:rFonts w:ascii="Times New Roman" w:hAnsi="Times New Roman" w:cs="Times New Roman"/>
                  <w:sz w:val="20"/>
                  <w:szCs w:val="20"/>
                </w:rPr>
                <w:delText>2</w:delText>
              </w:r>
              <w:r w:rsidDel="00350003">
                <w:rPr>
                  <w:rFonts w:ascii="Times New Roman" w:hAnsi="Times New Roman" w:cs="Times New Roman"/>
                  <w:sz w:val="20"/>
                  <w:szCs w:val="20"/>
                </w:rPr>
                <w:delText xml:space="preserve"> </w:delText>
              </w:r>
            </w:del>
            <w:ins w:id="152" w:author="Author">
              <w:r w:rsidR="00350003">
                <w:rPr>
                  <w:rFonts w:ascii="Times New Roman" w:hAnsi="Times New Roman" w:cs="Times New Roman"/>
                  <w:sz w:val="20"/>
                  <w:szCs w:val="20"/>
                </w:rPr>
                <w:t xml:space="preserve">1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1</w:t>
            </w:r>
          </w:p>
          <w:p w14:paraId="5D8EAE2A" w14:textId="2A99CEEE" w:rsidR="00F2409D" w:rsidRPr="00A66369" w:rsidRDefault="00F2409D" w:rsidP="00F2409D">
            <w:pPr>
              <w:rPr>
                <w:rFonts w:ascii="Times New Roman" w:hAnsi="Times New Roman" w:cs="Times New Roman"/>
                <w:sz w:val="20"/>
                <w:szCs w:val="20"/>
              </w:rPr>
            </w:pPr>
            <w:del w:id="153" w:author="Author">
              <w:r w:rsidRPr="00A66369" w:rsidDel="00350003">
                <w:rPr>
                  <w:rFonts w:ascii="Times New Roman" w:hAnsi="Times New Roman" w:cs="Times New Roman"/>
                  <w:sz w:val="20"/>
                  <w:szCs w:val="20"/>
                </w:rPr>
                <w:delText>3</w:delText>
              </w:r>
              <w:r w:rsidDel="00350003">
                <w:rPr>
                  <w:rFonts w:ascii="Times New Roman" w:hAnsi="Times New Roman" w:cs="Times New Roman"/>
                  <w:sz w:val="20"/>
                  <w:szCs w:val="20"/>
                </w:rPr>
                <w:delText xml:space="preserve"> </w:delText>
              </w:r>
            </w:del>
            <w:ins w:id="154" w:author="Author">
              <w:r w:rsidR="00350003">
                <w:rPr>
                  <w:rFonts w:ascii="Times New Roman" w:hAnsi="Times New Roman" w:cs="Times New Roman"/>
                  <w:sz w:val="20"/>
                  <w:szCs w:val="20"/>
                </w:rPr>
                <w:t xml:space="preserve">2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2</w:t>
            </w:r>
          </w:p>
          <w:p w14:paraId="45BC7ADE" w14:textId="69A43B94" w:rsidR="00F2409D" w:rsidRPr="00A66369" w:rsidRDefault="00350003" w:rsidP="00F2409D">
            <w:pPr>
              <w:rPr>
                <w:rFonts w:ascii="Times New Roman" w:hAnsi="Times New Roman" w:cs="Times New Roman"/>
                <w:sz w:val="20"/>
                <w:szCs w:val="20"/>
              </w:rPr>
            </w:pPr>
            <w:ins w:id="155" w:author="Author">
              <w:r>
                <w:rPr>
                  <w:rFonts w:ascii="Times New Roman" w:hAnsi="Times New Roman" w:cs="Times New Roman"/>
                  <w:sz w:val="20"/>
                  <w:szCs w:val="20"/>
                </w:rPr>
                <w:t>3</w:t>
              </w:r>
            </w:ins>
            <w:del w:id="156" w:author="Author">
              <w:r w:rsidR="00F2409D" w:rsidRPr="00A66369" w:rsidDel="00350003">
                <w:rPr>
                  <w:rFonts w:ascii="Times New Roman" w:hAnsi="Times New Roman" w:cs="Times New Roman"/>
                  <w:sz w:val="20"/>
                  <w:szCs w:val="20"/>
                </w:rPr>
                <w:delText>4</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3</w:t>
            </w:r>
          </w:p>
          <w:p w14:paraId="6AC268EB" w14:textId="5C8E82AB" w:rsidR="00F2409D" w:rsidRPr="00A66369" w:rsidRDefault="00350003" w:rsidP="00F2409D">
            <w:pPr>
              <w:rPr>
                <w:rFonts w:ascii="Times New Roman" w:hAnsi="Times New Roman" w:cs="Times New Roman"/>
                <w:sz w:val="20"/>
                <w:szCs w:val="20"/>
              </w:rPr>
            </w:pPr>
            <w:ins w:id="157" w:author="Author">
              <w:r>
                <w:rPr>
                  <w:rFonts w:ascii="Times New Roman" w:hAnsi="Times New Roman" w:cs="Times New Roman"/>
                  <w:sz w:val="20"/>
                  <w:szCs w:val="20"/>
                </w:rPr>
                <w:t>4</w:t>
              </w:r>
            </w:ins>
            <w:del w:id="158" w:author="Author">
              <w:r w:rsidR="00F2409D" w:rsidRPr="00A66369" w:rsidDel="00350003">
                <w:rPr>
                  <w:rFonts w:ascii="Times New Roman" w:hAnsi="Times New Roman" w:cs="Times New Roman"/>
                  <w:sz w:val="20"/>
                  <w:szCs w:val="20"/>
                </w:rPr>
                <w:delText>5</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4</w:t>
            </w:r>
          </w:p>
          <w:p w14:paraId="3F3FEA25" w14:textId="6237B528" w:rsidR="00F2409D" w:rsidRPr="00A66369" w:rsidRDefault="00350003" w:rsidP="00F2409D">
            <w:pPr>
              <w:rPr>
                <w:rFonts w:ascii="Times New Roman" w:hAnsi="Times New Roman" w:cs="Times New Roman"/>
                <w:sz w:val="20"/>
                <w:szCs w:val="20"/>
              </w:rPr>
            </w:pPr>
            <w:ins w:id="159" w:author="Author">
              <w:r>
                <w:rPr>
                  <w:rFonts w:ascii="Times New Roman" w:hAnsi="Times New Roman" w:cs="Times New Roman"/>
                  <w:sz w:val="20"/>
                  <w:szCs w:val="20"/>
                </w:rPr>
                <w:t>5</w:t>
              </w:r>
            </w:ins>
            <w:del w:id="160" w:author="Author">
              <w:r w:rsidR="00F2409D" w:rsidRPr="00A66369" w:rsidDel="00350003">
                <w:rPr>
                  <w:rFonts w:ascii="Times New Roman" w:hAnsi="Times New Roman" w:cs="Times New Roman"/>
                  <w:sz w:val="20"/>
                  <w:szCs w:val="20"/>
                </w:rPr>
                <w:delText>6</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5</w:t>
            </w:r>
          </w:p>
          <w:p w14:paraId="0A5E1547" w14:textId="77777777" w:rsidR="00283F6C" w:rsidRDefault="00350003" w:rsidP="009A7CD7">
            <w:pPr>
              <w:rPr>
                <w:ins w:id="161" w:author="Author"/>
                <w:rFonts w:ascii="Times New Roman" w:hAnsi="Times New Roman" w:cs="Times New Roman"/>
                <w:sz w:val="20"/>
                <w:szCs w:val="20"/>
              </w:rPr>
            </w:pPr>
            <w:ins w:id="162" w:author="Author">
              <w:r>
                <w:rPr>
                  <w:rFonts w:ascii="Times New Roman" w:hAnsi="Times New Roman" w:cs="Times New Roman"/>
                  <w:sz w:val="20"/>
                  <w:szCs w:val="20"/>
                </w:rPr>
                <w:t>6</w:t>
              </w:r>
            </w:ins>
            <w:del w:id="163" w:author="Author">
              <w:r w:rsidR="00F2409D" w:rsidRPr="009A7CD7" w:rsidDel="00350003">
                <w:rPr>
                  <w:rFonts w:ascii="Times New Roman" w:hAnsi="Times New Roman" w:cs="Times New Roman"/>
                  <w:sz w:val="20"/>
                  <w:szCs w:val="20"/>
                </w:rPr>
                <w:delText>7</w:delText>
              </w:r>
            </w:del>
            <w:r w:rsidR="00F2409D" w:rsidRPr="009A7CD7">
              <w:rPr>
                <w:rFonts w:ascii="Times New Roman" w:hAnsi="Times New Roman" w:cs="Times New Roman"/>
                <w:sz w:val="20"/>
                <w:szCs w:val="20"/>
              </w:rPr>
              <w:t xml:space="preserve"> - Credit quality step 6</w:t>
            </w:r>
          </w:p>
          <w:p w14:paraId="6E6B1FB5" w14:textId="557AA313" w:rsidR="00350003" w:rsidRPr="00CD728A" w:rsidRDefault="007A49DC" w:rsidP="009A7CD7">
            <w:ins w:id="164" w:author="Author">
              <w:r>
                <w:rPr>
                  <w:rFonts w:ascii="Times New Roman" w:hAnsi="Times New Roman" w:cs="Times New Roman"/>
                  <w:sz w:val="20"/>
                  <w:szCs w:val="20"/>
                </w:rPr>
                <w:t>9</w:t>
              </w:r>
              <w:del w:id="165" w:author="Author">
                <w:r w:rsidR="00350003" w:rsidDel="007A49DC">
                  <w:rPr>
                    <w:rFonts w:ascii="Times New Roman" w:hAnsi="Times New Roman" w:cs="Times New Roman"/>
                    <w:sz w:val="20"/>
                    <w:szCs w:val="20"/>
                  </w:rPr>
                  <w:delText>7</w:delText>
                </w:r>
              </w:del>
              <w:r w:rsidR="00350003">
                <w:rPr>
                  <w:rFonts w:ascii="Times New Roman" w:hAnsi="Times New Roman" w:cs="Times New Roman"/>
                  <w:sz w:val="20"/>
                  <w:szCs w:val="20"/>
                </w:rPr>
                <w:t xml:space="preserve"> - No rating available</w:t>
              </w:r>
            </w:ins>
          </w:p>
        </w:tc>
      </w:tr>
      <w:tr w:rsidR="00D56C74" w:rsidRPr="00CD728A" w14:paraId="45A45AD8" w14:textId="77777777" w:rsidTr="00266968">
        <w:trPr>
          <w:trHeight w:val="960"/>
        </w:trPr>
        <w:tc>
          <w:tcPr>
            <w:tcW w:w="1223" w:type="dxa"/>
          </w:tcPr>
          <w:p w14:paraId="1EE46C02" w14:textId="59E791B2" w:rsidR="00D56C74" w:rsidRPr="00CD728A" w:rsidRDefault="00D56C74">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32</w:t>
            </w:r>
            <w:r w:rsidR="00F04720">
              <w:rPr>
                <w:rFonts w:ascii="Times New Roman" w:hAnsi="Times New Roman" w:cs="Times New Roman"/>
                <w:sz w:val="20"/>
                <w:szCs w:val="20"/>
              </w:rPr>
              <w:t>0</w:t>
            </w:r>
          </w:p>
        </w:tc>
        <w:tc>
          <w:tcPr>
            <w:tcW w:w="2403" w:type="dxa"/>
          </w:tcPr>
          <w:p w14:paraId="3C105993" w14:textId="2F0B5C69" w:rsidR="00D56C74" w:rsidRPr="00CD728A" w:rsidRDefault="00D56C74">
            <w:pPr>
              <w:rPr>
                <w:rFonts w:ascii="Times New Roman" w:hAnsi="Times New Roman" w:cs="Times New Roman"/>
                <w:sz w:val="20"/>
                <w:szCs w:val="20"/>
              </w:rPr>
            </w:pPr>
            <w:r w:rsidRPr="002C41CC">
              <w:rPr>
                <w:rFonts w:ascii="Times New Roman" w:hAnsi="Times New Roman" w:cs="Times New Roman"/>
                <w:sz w:val="20"/>
              </w:rPr>
              <w:t>Internal rating</w:t>
            </w:r>
          </w:p>
        </w:tc>
        <w:tc>
          <w:tcPr>
            <w:tcW w:w="5696" w:type="dxa"/>
          </w:tcPr>
          <w:p w14:paraId="5A4935DE" w14:textId="6D111436" w:rsidR="00D56C74" w:rsidRPr="00CD728A" w:rsidRDefault="00D56C74" w:rsidP="00E31240">
            <w:pPr>
              <w:rPr>
                <w:rFonts w:ascii="Times New Roman" w:eastAsia="Times New Roman" w:hAnsi="Times New Roman" w:cs="Times New Roman"/>
                <w:sz w:val="20"/>
                <w:szCs w:val="20"/>
                <w:lang w:eastAsia="en-GB"/>
              </w:rPr>
            </w:pPr>
            <w:r w:rsidRPr="007E57A8">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7E57A8">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7E57A8">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7E57A8">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7E57A8">
              <w:rPr>
                <w:rFonts w:ascii="Times New Roman" w:hAnsi="Times New Roman" w:cs="Times New Roman"/>
                <w:sz w:val="20"/>
              </w:rPr>
              <w:t>.</w:t>
            </w:r>
          </w:p>
        </w:tc>
      </w:tr>
      <w:tr w:rsidR="005031B9" w:rsidRPr="00CD728A" w14:paraId="3256752E" w14:textId="77777777" w:rsidTr="009A7CD7">
        <w:trPr>
          <w:trHeight w:val="960"/>
        </w:trPr>
        <w:tc>
          <w:tcPr>
            <w:tcW w:w="1223" w:type="dxa"/>
            <w:hideMark/>
          </w:tcPr>
          <w:p w14:paraId="0DECC2A2" w14:textId="23CD51A0"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33</w:t>
            </w:r>
            <w:r w:rsidR="00F04720">
              <w:rPr>
                <w:rFonts w:ascii="Times New Roman" w:hAnsi="Times New Roman" w:cs="Times New Roman"/>
                <w:sz w:val="20"/>
                <w:szCs w:val="20"/>
              </w:rPr>
              <w:t>0</w:t>
            </w:r>
          </w:p>
          <w:p w14:paraId="7AB35323" w14:textId="16C1398D"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(A7)</w:t>
            </w:r>
          </w:p>
        </w:tc>
        <w:tc>
          <w:tcPr>
            <w:tcW w:w="2403" w:type="dxa"/>
            <w:hideMark/>
          </w:tcPr>
          <w:p w14:paraId="4C896CBC"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group</w:t>
            </w:r>
          </w:p>
        </w:tc>
        <w:tc>
          <w:tcPr>
            <w:tcW w:w="5696" w:type="dxa"/>
            <w:hideMark/>
          </w:tcPr>
          <w:p w14:paraId="6B499324" w14:textId="009EADDD" w:rsidR="00A60800" w:rsidRDefault="00A60800" w:rsidP="007A49DC">
            <w:pPr>
              <w:spacing w:after="200" w:line="276" w:lineRule="auto"/>
              <w:rPr>
                <w:ins w:id="166" w:author="Author"/>
                <w:rFonts w:ascii="Times New Roman" w:eastAsia="Times New Roman" w:hAnsi="Times New Roman" w:cs="Times New Roman"/>
                <w:sz w:val="20"/>
                <w:szCs w:val="20"/>
                <w:lang w:eastAsia="en-GB"/>
              </w:rPr>
            </w:pPr>
            <w:bookmarkStart w:id="167" w:name="OLE_LINK1"/>
            <w:bookmarkStart w:id="168" w:name="OLE_LINK2"/>
            <w:ins w:id="169"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bookmarkEnd w:id="167"/>
          <w:bookmarkEnd w:id="168"/>
          <w:p w14:paraId="4F1D4E6C" w14:textId="4B9DB72A" w:rsidR="00AD2A1B" w:rsidRPr="009A7CD7" w:rsidRDefault="00AD2A1B" w:rsidP="003A5CA8">
            <w:pPr>
              <w:spacing w:after="200" w:line="276" w:lineRule="auto"/>
              <w:rPr>
                <w:rFonts w:ascii="Times New Roman" w:hAnsi="Times New Roman" w:cs="Times New Roman"/>
                <w:sz w:val="20"/>
                <w:szCs w:val="20"/>
              </w:rPr>
            </w:pPr>
            <w:r w:rsidRPr="009A7CD7">
              <w:rPr>
                <w:rFonts w:ascii="Times New Roman" w:eastAsia="Times New Roman" w:hAnsi="Times New Roman" w:cs="Times New Roman"/>
                <w:sz w:val="20"/>
                <w:szCs w:val="20"/>
                <w:lang w:eastAsia="en-GB"/>
              </w:rPr>
              <w:t xml:space="preserve">Name of the ultimate parent </w:t>
            </w:r>
            <w:del w:id="170" w:author="Author">
              <w:r w:rsidRPr="009A7CD7" w:rsidDel="003A5CA8">
                <w:rPr>
                  <w:rFonts w:ascii="Times New Roman" w:eastAsia="Times New Roman" w:hAnsi="Times New Roman" w:cs="Times New Roman"/>
                  <w:sz w:val="20"/>
                  <w:szCs w:val="20"/>
                  <w:lang w:eastAsia="en-GB"/>
                </w:rPr>
                <w:delText xml:space="preserve">undertaking </w:delText>
              </w:r>
            </w:del>
            <w:ins w:id="171" w:author="Author">
              <w:r w:rsidR="003A5CA8">
                <w:rPr>
                  <w:rFonts w:ascii="Times New Roman" w:eastAsia="Times New Roman" w:hAnsi="Times New Roman" w:cs="Times New Roman"/>
                  <w:sz w:val="20"/>
                  <w:szCs w:val="20"/>
                  <w:lang w:eastAsia="en-GB"/>
                </w:rPr>
                <w:t>entity</w:t>
              </w:r>
              <w:r w:rsidR="003A5CA8" w:rsidRPr="009A7CD7">
                <w:rPr>
                  <w:rFonts w:ascii="Times New Roman" w:eastAsia="Times New Roman" w:hAnsi="Times New Roman" w:cs="Times New Roman"/>
                  <w:sz w:val="20"/>
                  <w:szCs w:val="20"/>
                  <w:lang w:eastAsia="en-GB"/>
                </w:rPr>
                <w:t xml:space="preserve"> </w:t>
              </w:r>
            </w:ins>
            <w:r w:rsidRPr="009A7CD7">
              <w:rPr>
                <w:rFonts w:ascii="Times New Roman" w:eastAsia="Times New Roman" w:hAnsi="Times New Roman" w:cs="Times New Roman"/>
                <w:sz w:val="20"/>
                <w:szCs w:val="20"/>
                <w:lang w:eastAsia="en-GB"/>
              </w:rPr>
              <w:t>of counterparty</w:t>
            </w:r>
            <w:r w:rsidR="00854FAD" w:rsidRPr="009A7CD7">
              <w:rPr>
                <w:rFonts w:ascii="Times New Roman" w:eastAsia="Times New Roman" w:hAnsi="Times New Roman" w:cs="Times New Roman"/>
                <w:sz w:val="20"/>
                <w:szCs w:val="20"/>
                <w:lang w:eastAsia="en-GB"/>
              </w:rPr>
              <w:t xml:space="preserve">. When available, this item corresponds to the entity name in the LEI database. When not available, corresponds to </w:t>
            </w:r>
            <w:r w:rsidR="003814BE" w:rsidRPr="009A7CD7">
              <w:rPr>
                <w:rFonts w:ascii="Times New Roman" w:eastAsia="Times New Roman" w:hAnsi="Times New Roman" w:cs="Times New Roman"/>
                <w:sz w:val="20"/>
                <w:szCs w:val="20"/>
                <w:lang w:eastAsia="en-GB"/>
              </w:rPr>
              <w:t>the legal</w:t>
            </w:r>
            <w:r w:rsidR="00854FAD" w:rsidRPr="009A7CD7">
              <w:rPr>
                <w:rFonts w:ascii="Times New Roman" w:eastAsia="Times New Roman" w:hAnsi="Times New Roman" w:cs="Times New Roman"/>
                <w:sz w:val="20"/>
                <w:szCs w:val="20"/>
                <w:lang w:eastAsia="en-GB"/>
              </w:rPr>
              <w:t xml:space="preserve"> name.</w:t>
            </w:r>
          </w:p>
        </w:tc>
      </w:tr>
      <w:tr w:rsidR="005031B9" w:rsidRPr="00CD728A" w14:paraId="5050C010" w14:textId="77777777" w:rsidTr="009A7CD7">
        <w:trPr>
          <w:trHeight w:val="1192"/>
        </w:trPr>
        <w:tc>
          <w:tcPr>
            <w:tcW w:w="1223" w:type="dxa"/>
            <w:hideMark/>
          </w:tcPr>
          <w:p w14:paraId="7CFDF7BA" w14:textId="0DC98235"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34</w:t>
            </w:r>
            <w:r w:rsidR="00F04720">
              <w:rPr>
                <w:rFonts w:ascii="Times New Roman" w:hAnsi="Times New Roman" w:cs="Times New Roman"/>
                <w:sz w:val="20"/>
                <w:szCs w:val="20"/>
              </w:rPr>
              <w:t>0</w:t>
            </w:r>
          </w:p>
          <w:p w14:paraId="39DA276C" w14:textId="0694F6A3"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(A37)</w:t>
            </w:r>
          </w:p>
        </w:tc>
        <w:tc>
          <w:tcPr>
            <w:tcW w:w="2403" w:type="dxa"/>
            <w:hideMark/>
          </w:tcPr>
          <w:p w14:paraId="01273F8B"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Counterparty group code</w:t>
            </w:r>
          </w:p>
        </w:tc>
        <w:tc>
          <w:tcPr>
            <w:tcW w:w="5696" w:type="dxa"/>
            <w:hideMark/>
          </w:tcPr>
          <w:p w14:paraId="6A250608" w14:textId="77777777" w:rsidR="00655171" w:rsidRDefault="00655171" w:rsidP="00655171">
            <w:pPr>
              <w:spacing w:after="200" w:line="276" w:lineRule="auto"/>
              <w:rPr>
                <w:ins w:id="172" w:author="Author"/>
                <w:rFonts w:ascii="Times New Roman" w:hAnsi="Times New Roman" w:cs="Times New Roman"/>
                <w:sz w:val="20"/>
                <w:szCs w:val="20"/>
              </w:rPr>
            </w:pPr>
            <w:ins w:id="173"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14:paraId="59BD5AC9" w14:textId="5F5729C7" w:rsidR="00AD2A1B" w:rsidRPr="009A7CD7" w:rsidRDefault="00AD2A1B" w:rsidP="00E13DB0">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Identification code</w:t>
            </w:r>
            <w:r w:rsidR="0031661F" w:rsidRPr="009A7CD7">
              <w:rPr>
                <w:rFonts w:ascii="Times New Roman" w:hAnsi="Times New Roman" w:cs="Times New Roman"/>
                <w:sz w:val="20"/>
                <w:szCs w:val="20"/>
              </w:rPr>
              <w:t xml:space="preserve"> using the </w:t>
            </w:r>
            <w:r w:rsidRPr="009A7CD7">
              <w:rPr>
                <w:rFonts w:ascii="Times New Roman" w:hAnsi="Times New Roman" w:cs="Times New Roman"/>
                <w:sz w:val="20"/>
                <w:szCs w:val="20"/>
              </w:rPr>
              <w:t>Legal Entity Identifier (LEI) if available</w:t>
            </w:r>
            <w:r w:rsidR="00811693">
              <w:rPr>
                <w:rFonts w:ascii="Times New Roman" w:hAnsi="Times New Roman" w:cs="Times New Roman"/>
                <w:sz w:val="20"/>
                <w:szCs w:val="20"/>
              </w:rPr>
              <w:t>.</w:t>
            </w:r>
            <w:r w:rsidRPr="009A7CD7">
              <w:rPr>
                <w:rFonts w:ascii="Times New Roman" w:hAnsi="Times New Roman" w:cs="Times New Roman"/>
                <w:sz w:val="20"/>
                <w:szCs w:val="20"/>
              </w:rPr>
              <w:t xml:space="preserve"> </w:t>
            </w:r>
            <w:r w:rsidRPr="009A7CD7">
              <w:rPr>
                <w:rFonts w:ascii="Times New Roman" w:hAnsi="Times New Roman" w:cs="Times New Roman"/>
                <w:sz w:val="20"/>
                <w:szCs w:val="20"/>
              </w:rPr>
              <w:br/>
            </w:r>
            <w:r w:rsidRPr="009A7CD7">
              <w:rPr>
                <w:rFonts w:ascii="Times New Roman" w:hAnsi="Times New Roman" w:cs="Times New Roman"/>
                <w:sz w:val="20"/>
                <w:szCs w:val="20"/>
              </w:rPr>
              <w:br/>
              <w:t xml:space="preserve">If none is available this item </w:t>
            </w:r>
            <w:r w:rsidR="0031661F" w:rsidRPr="00CD728A">
              <w:rPr>
                <w:rFonts w:ascii="Times New Roman" w:hAnsi="Times New Roman" w:cs="Times New Roman"/>
                <w:sz w:val="20"/>
                <w:szCs w:val="20"/>
              </w:rPr>
              <w:t xml:space="preserve">shall </w:t>
            </w:r>
            <w:r w:rsidRPr="009A7CD7">
              <w:rPr>
                <w:rFonts w:ascii="Times New Roman" w:hAnsi="Times New Roman" w:cs="Times New Roman"/>
                <w:sz w:val="20"/>
                <w:szCs w:val="20"/>
              </w:rPr>
              <w:t>not be reported</w:t>
            </w:r>
            <w:r w:rsidR="00E13DB0">
              <w:rPr>
                <w:rFonts w:ascii="Times New Roman" w:hAnsi="Times New Roman" w:cs="Times New Roman"/>
                <w:sz w:val="20"/>
                <w:szCs w:val="20"/>
              </w:rPr>
              <w:t>.</w:t>
            </w:r>
          </w:p>
        </w:tc>
      </w:tr>
      <w:tr w:rsidR="005031B9" w:rsidRPr="00CD728A" w14:paraId="5CD854C1" w14:textId="77777777" w:rsidTr="009A7CD7">
        <w:trPr>
          <w:trHeight w:val="558"/>
        </w:trPr>
        <w:tc>
          <w:tcPr>
            <w:tcW w:w="1223" w:type="dxa"/>
            <w:hideMark/>
          </w:tcPr>
          <w:p w14:paraId="44E51275" w14:textId="393AE9A4" w:rsidR="007145B1"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35</w:t>
            </w:r>
            <w:r w:rsidR="00F04720">
              <w:rPr>
                <w:rFonts w:ascii="Times New Roman" w:hAnsi="Times New Roman" w:cs="Times New Roman"/>
                <w:sz w:val="20"/>
                <w:szCs w:val="20"/>
              </w:rPr>
              <w:t>0</w:t>
            </w:r>
          </w:p>
        </w:tc>
        <w:tc>
          <w:tcPr>
            <w:tcW w:w="2403" w:type="dxa"/>
            <w:hideMark/>
          </w:tcPr>
          <w:p w14:paraId="2301FAE2" w14:textId="245DD606" w:rsidR="007145B1" w:rsidRPr="009A7CD7" w:rsidRDefault="007145B1" w:rsidP="00CB56D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Type of </w:t>
            </w:r>
            <w:r w:rsidR="004516AF" w:rsidRPr="009A7CD7">
              <w:rPr>
                <w:rFonts w:ascii="Times New Roman" w:hAnsi="Times New Roman" w:cs="Times New Roman"/>
                <w:sz w:val="20"/>
                <w:szCs w:val="20"/>
              </w:rPr>
              <w:t xml:space="preserve">counterparty group </w:t>
            </w:r>
            <w:r w:rsidRPr="009A7CD7">
              <w:rPr>
                <w:rFonts w:ascii="Times New Roman" w:hAnsi="Times New Roman" w:cs="Times New Roman"/>
                <w:sz w:val="20"/>
                <w:szCs w:val="20"/>
              </w:rPr>
              <w:t>code</w:t>
            </w:r>
          </w:p>
        </w:tc>
        <w:tc>
          <w:tcPr>
            <w:tcW w:w="5696" w:type="dxa"/>
            <w:hideMark/>
          </w:tcPr>
          <w:p w14:paraId="1E02648E" w14:textId="24220F7F" w:rsidR="007145B1" w:rsidRPr="009A7CD7" w:rsidRDefault="007145B1" w:rsidP="00CB56D5">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 xml:space="preserve">Identification of the code used for the “Counterparty </w:t>
            </w:r>
            <w:r w:rsidR="00BA12FB" w:rsidRPr="009A7CD7">
              <w:rPr>
                <w:rFonts w:ascii="Times New Roman" w:hAnsi="Times New Roman" w:cs="Times New Roman"/>
                <w:sz w:val="20"/>
                <w:szCs w:val="20"/>
              </w:rPr>
              <w:t xml:space="preserve">group </w:t>
            </w:r>
            <w:r w:rsidRPr="009A7CD7">
              <w:rPr>
                <w:rFonts w:ascii="Times New Roman" w:hAnsi="Times New Roman" w:cs="Times New Roman"/>
                <w:sz w:val="20"/>
                <w:szCs w:val="20"/>
              </w:rPr>
              <w:t>Code” item. One of the options in the following closed list shall be used:</w:t>
            </w:r>
            <w:r w:rsidRPr="009A7CD7">
              <w:rPr>
                <w:rFonts w:ascii="Times New Roman" w:hAnsi="Times New Roman" w:cs="Times New Roman"/>
                <w:sz w:val="20"/>
                <w:szCs w:val="20"/>
              </w:rPr>
              <w:br/>
            </w:r>
            <w:r w:rsidR="0031661F" w:rsidRPr="00CD728A">
              <w:rPr>
                <w:rFonts w:ascii="Times New Roman" w:hAnsi="Times New Roman" w:cs="Times New Roman"/>
                <w:sz w:val="20"/>
                <w:szCs w:val="20"/>
              </w:rPr>
              <w:t xml:space="preserve">1 </w:t>
            </w:r>
            <w:r w:rsidRPr="009A7CD7">
              <w:rPr>
                <w:rFonts w:ascii="Times New Roman" w:hAnsi="Times New Roman" w:cs="Times New Roman"/>
                <w:sz w:val="20"/>
                <w:szCs w:val="20"/>
              </w:rPr>
              <w:t xml:space="preserve">- LEI </w:t>
            </w:r>
            <w:r w:rsidRPr="009A7CD7">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567F1AC0" w14:textId="77777777" w:rsidTr="009A7CD7">
        <w:trPr>
          <w:trHeight w:val="585"/>
        </w:trPr>
        <w:tc>
          <w:tcPr>
            <w:tcW w:w="1223" w:type="dxa"/>
            <w:hideMark/>
          </w:tcPr>
          <w:p w14:paraId="723860A7" w14:textId="6448E026" w:rsidR="00AD2A1B" w:rsidRPr="009A7CD7"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61770">
              <w:rPr>
                <w:rFonts w:ascii="Times New Roman" w:hAnsi="Times New Roman" w:cs="Times New Roman"/>
                <w:sz w:val="20"/>
                <w:szCs w:val="20"/>
              </w:rPr>
              <w:t>36</w:t>
            </w:r>
            <w:r w:rsidR="00F04720">
              <w:rPr>
                <w:rFonts w:ascii="Times New Roman" w:hAnsi="Times New Roman" w:cs="Times New Roman"/>
                <w:sz w:val="20"/>
                <w:szCs w:val="20"/>
              </w:rPr>
              <w:t>0</w:t>
            </w:r>
          </w:p>
        </w:tc>
        <w:tc>
          <w:tcPr>
            <w:tcW w:w="2403" w:type="dxa"/>
            <w:hideMark/>
          </w:tcPr>
          <w:p w14:paraId="77E0E020"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Contract name</w:t>
            </w:r>
          </w:p>
        </w:tc>
        <w:tc>
          <w:tcPr>
            <w:tcW w:w="5696" w:type="dxa"/>
            <w:hideMark/>
          </w:tcPr>
          <w:p w14:paraId="09031667" w14:textId="4FDA06BE"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Name of the derivative contract</w:t>
            </w:r>
            <w:r w:rsidR="00811693">
              <w:rPr>
                <w:rFonts w:ascii="Times New Roman" w:hAnsi="Times New Roman" w:cs="Times New Roman"/>
                <w:sz w:val="20"/>
                <w:szCs w:val="20"/>
              </w:rPr>
              <w:t>.</w:t>
            </w:r>
          </w:p>
        </w:tc>
      </w:tr>
      <w:tr w:rsidR="005031B9" w:rsidRPr="00CD728A" w14:paraId="7BE8DD81" w14:textId="77777777" w:rsidTr="009A7CD7">
        <w:trPr>
          <w:trHeight w:val="1204"/>
        </w:trPr>
        <w:tc>
          <w:tcPr>
            <w:tcW w:w="1223" w:type="dxa"/>
            <w:tcBorders>
              <w:top w:val="single" w:sz="4" w:space="0" w:color="auto"/>
              <w:left w:val="single" w:sz="4" w:space="0" w:color="auto"/>
              <w:bottom w:val="single" w:sz="4" w:space="0" w:color="auto"/>
              <w:right w:val="single" w:sz="4" w:space="0" w:color="auto"/>
            </w:tcBorders>
            <w:hideMark/>
          </w:tcPr>
          <w:p w14:paraId="4ED573F8" w14:textId="5ACBF7C8"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370</w:t>
            </w:r>
          </w:p>
          <w:p w14:paraId="0F4AC1F2" w14:textId="5DED95A9"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(A10)</w:t>
            </w:r>
          </w:p>
        </w:tc>
        <w:tc>
          <w:tcPr>
            <w:tcW w:w="2403" w:type="dxa"/>
            <w:tcBorders>
              <w:top w:val="single" w:sz="4" w:space="0" w:color="auto"/>
              <w:left w:val="single" w:sz="4" w:space="0" w:color="auto"/>
              <w:bottom w:val="single" w:sz="4" w:space="0" w:color="auto"/>
              <w:right w:val="single" w:sz="4" w:space="0" w:color="auto"/>
            </w:tcBorders>
            <w:hideMark/>
          </w:tcPr>
          <w:p w14:paraId="41FF277F"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749B1105" w14:textId="6814445F" w:rsidR="00FC69EF"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AD2A1B" w:rsidRPr="009A7CD7">
              <w:rPr>
                <w:rFonts w:ascii="Times New Roman" w:hAnsi="Times New Roman" w:cs="Times New Roman"/>
                <w:sz w:val="20"/>
                <w:szCs w:val="20"/>
              </w:rPr>
              <w:t>ISO 4217</w:t>
            </w:r>
            <w:r w:rsidR="003911E9" w:rsidRPr="009A7CD7">
              <w:rPr>
                <w:rFonts w:ascii="Times New Roman" w:hAnsi="Times New Roman" w:cs="Times New Roman"/>
                <w:sz w:val="20"/>
                <w:szCs w:val="20"/>
              </w:rPr>
              <w:t xml:space="preserve"> alphabetic c</w:t>
            </w:r>
            <w:r w:rsidR="00AD2A1B" w:rsidRPr="009A7CD7">
              <w:rPr>
                <w:rFonts w:ascii="Times New Roman" w:hAnsi="Times New Roman" w:cs="Times New Roman"/>
                <w:sz w:val="20"/>
                <w:szCs w:val="20"/>
              </w:rPr>
              <w:t xml:space="preserve">ode of the currency of the derivative, i.e., currency of the notional amount of the derivative (e.g.: option having as underlying an amount in USD, </w:t>
            </w:r>
            <w:r w:rsidR="00FC69EF" w:rsidRPr="009A7CD7">
              <w:rPr>
                <w:rFonts w:ascii="Times New Roman" w:hAnsi="Times New Roman" w:cs="Times New Roman"/>
                <w:sz w:val="20"/>
                <w:szCs w:val="20"/>
              </w:rPr>
              <w:t xml:space="preserve">currency for which the notional amount is expressed contractually for </w:t>
            </w:r>
            <w:r w:rsidR="00AD2A1B" w:rsidRPr="009A7CD7">
              <w:rPr>
                <w:rFonts w:ascii="Times New Roman" w:hAnsi="Times New Roman" w:cs="Times New Roman"/>
                <w:sz w:val="20"/>
                <w:szCs w:val="20"/>
              </w:rPr>
              <w:t>FX swap, etc</w:t>
            </w:r>
            <w:r w:rsidR="00EB156A" w:rsidRPr="009A7CD7">
              <w:rPr>
                <w:rFonts w:ascii="Times New Roman" w:hAnsi="Times New Roman" w:cs="Times New Roman"/>
                <w:sz w:val="20"/>
                <w:szCs w:val="20"/>
              </w:rPr>
              <w:t>.</w:t>
            </w:r>
            <w:r w:rsidR="00AD2A1B" w:rsidRPr="009A7CD7">
              <w:rPr>
                <w:rFonts w:ascii="Times New Roman" w:hAnsi="Times New Roman" w:cs="Times New Roman"/>
                <w:sz w:val="20"/>
                <w:szCs w:val="20"/>
              </w:rPr>
              <w:t xml:space="preserve">). </w:t>
            </w:r>
          </w:p>
        </w:tc>
      </w:tr>
      <w:tr w:rsidR="005031B9" w:rsidRPr="00CD728A" w14:paraId="2E33174A" w14:textId="77777777" w:rsidTr="009A7CD7">
        <w:trPr>
          <w:trHeight w:val="204"/>
        </w:trPr>
        <w:tc>
          <w:tcPr>
            <w:tcW w:w="1223" w:type="dxa"/>
            <w:tcBorders>
              <w:top w:val="single" w:sz="4" w:space="0" w:color="auto"/>
              <w:left w:val="single" w:sz="4" w:space="0" w:color="auto"/>
              <w:bottom w:val="nil"/>
              <w:right w:val="single" w:sz="4" w:space="0" w:color="auto"/>
            </w:tcBorders>
            <w:hideMark/>
          </w:tcPr>
          <w:p w14:paraId="70E5B400" w14:textId="6C8FEAA4" w:rsidR="007774D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380</w:t>
            </w:r>
          </w:p>
          <w:p w14:paraId="2F86A543" w14:textId="682998A0" w:rsidR="00AD2A1B" w:rsidRPr="009A7CD7" w:rsidRDefault="007774D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(A11)</w:t>
            </w:r>
          </w:p>
        </w:tc>
        <w:tc>
          <w:tcPr>
            <w:tcW w:w="2403" w:type="dxa"/>
            <w:tcBorders>
              <w:top w:val="single" w:sz="4" w:space="0" w:color="auto"/>
              <w:left w:val="single" w:sz="4" w:space="0" w:color="auto"/>
              <w:bottom w:val="nil"/>
              <w:right w:val="single" w:sz="4" w:space="0" w:color="auto"/>
            </w:tcBorders>
            <w:hideMark/>
          </w:tcPr>
          <w:p w14:paraId="5B7EB782" w14:textId="77777777" w:rsidR="00AD2A1B" w:rsidRPr="009A7CD7" w:rsidRDefault="00AD2A1B">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2752CA99" w14:textId="7C88A20B" w:rsidR="00CB56D5" w:rsidRPr="009A7CD7" w:rsidRDefault="007145B1" w:rsidP="003A5CA8">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C</w:t>
            </w:r>
            <w:r w:rsidR="005267BB" w:rsidRPr="009A7CD7">
              <w:rPr>
                <w:rFonts w:ascii="Times New Roman" w:hAnsi="Times New Roman" w:cs="Times New Roman"/>
                <w:sz w:val="20"/>
                <w:szCs w:val="20"/>
              </w:rPr>
              <w:t xml:space="preserve">omplementary </w:t>
            </w:r>
            <w:r w:rsidRPr="009A7CD7">
              <w:rPr>
                <w:rFonts w:ascii="Times New Roman" w:hAnsi="Times New Roman" w:cs="Times New Roman"/>
                <w:sz w:val="20"/>
                <w:szCs w:val="20"/>
              </w:rPr>
              <w:t>I</w:t>
            </w:r>
            <w:r w:rsidR="005267BB" w:rsidRPr="009A7CD7">
              <w:rPr>
                <w:rFonts w:ascii="Times New Roman" w:hAnsi="Times New Roman" w:cs="Times New Roman"/>
                <w:sz w:val="20"/>
                <w:szCs w:val="20"/>
              </w:rPr>
              <w:t xml:space="preserve">dentification </w:t>
            </w:r>
            <w:r w:rsidRPr="009A7CD7">
              <w:rPr>
                <w:rFonts w:ascii="Times New Roman" w:hAnsi="Times New Roman" w:cs="Times New Roman"/>
                <w:sz w:val="20"/>
                <w:szCs w:val="20"/>
              </w:rPr>
              <w:t>C</w:t>
            </w:r>
            <w:r w:rsidR="00AD2A1B" w:rsidRPr="009A7CD7">
              <w:rPr>
                <w:rFonts w:ascii="Times New Roman" w:hAnsi="Times New Roman" w:cs="Times New Roman"/>
                <w:sz w:val="20"/>
                <w:szCs w:val="20"/>
              </w:rPr>
              <w:t xml:space="preserve">ode used to classify </w:t>
            </w:r>
            <w:r w:rsidR="006B63DE" w:rsidRPr="009A7CD7">
              <w:rPr>
                <w:rFonts w:ascii="Times New Roman" w:hAnsi="Times New Roman" w:cs="Times New Roman"/>
                <w:sz w:val="20"/>
                <w:szCs w:val="20"/>
              </w:rPr>
              <w:t>assets</w:t>
            </w:r>
            <w:r w:rsidR="00AD2A1B" w:rsidRPr="009A7CD7">
              <w:rPr>
                <w:rFonts w:ascii="Times New Roman" w:hAnsi="Times New Roman" w:cs="Times New Roman"/>
                <w:sz w:val="20"/>
                <w:szCs w:val="20"/>
              </w:rPr>
              <w:t xml:space="preserve">, as set out in Annex </w:t>
            </w:r>
            <w:r w:rsidR="0031661F" w:rsidRPr="009A7CD7">
              <w:rPr>
                <w:rFonts w:ascii="Times New Roman" w:hAnsi="Times New Roman" w:cs="Times New Roman"/>
                <w:sz w:val="20"/>
                <w:szCs w:val="20"/>
              </w:rPr>
              <w:t xml:space="preserve">- </w:t>
            </w:r>
            <w:del w:id="174" w:author="Author">
              <w:r w:rsidR="0031661F" w:rsidRPr="009A7CD7" w:rsidDel="003A5CA8">
                <w:rPr>
                  <w:rFonts w:ascii="Times New Roman" w:hAnsi="Times New Roman" w:cs="Times New Roman"/>
                  <w:sz w:val="20"/>
                  <w:szCs w:val="20"/>
                </w:rPr>
                <w:delText>I</w:delText>
              </w:r>
            </w:del>
            <w:r w:rsidR="0031661F" w:rsidRPr="009A7CD7">
              <w:rPr>
                <w:rFonts w:ascii="Times New Roman" w:hAnsi="Times New Roman" w:cs="Times New Roman"/>
                <w:sz w:val="20"/>
                <w:szCs w:val="20"/>
              </w:rPr>
              <w:t xml:space="preserve">V </w:t>
            </w:r>
            <w:r w:rsidR="00AD2A1B" w:rsidRPr="009A7CD7">
              <w:rPr>
                <w:rFonts w:ascii="Times New Roman" w:hAnsi="Times New Roman" w:cs="Times New Roman"/>
                <w:sz w:val="20"/>
                <w:szCs w:val="20"/>
              </w:rPr>
              <w:t>CIC Table</w:t>
            </w:r>
            <w:r w:rsidR="0031661F" w:rsidRPr="009A7CD7">
              <w:rPr>
                <w:rFonts w:ascii="Times New Roman" w:hAnsi="Times New Roman" w:cs="Times New Roman"/>
                <w:sz w:val="20"/>
                <w:szCs w:val="20"/>
              </w:rPr>
              <w:t xml:space="preserve"> of this Regulation</w:t>
            </w:r>
            <w:r w:rsidR="00AD2A1B" w:rsidRPr="009A7CD7">
              <w:rPr>
                <w:rFonts w:ascii="Times New Roman" w:hAnsi="Times New Roman" w:cs="Times New Roman"/>
                <w:sz w:val="20"/>
                <w:szCs w:val="20"/>
              </w:rPr>
              <w:t xml:space="preserve">. When classifying </w:t>
            </w:r>
            <w:r w:rsidR="006B63DE" w:rsidRPr="009A7CD7">
              <w:rPr>
                <w:rFonts w:ascii="Times New Roman" w:hAnsi="Times New Roman" w:cs="Times New Roman"/>
                <w:sz w:val="20"/>
                <w:szCs w:val="20"/>
              </w:rPr>
              <w:t>derivatives</w:t>
            </w:r>
            <w:r w:rsidR="00AD2A1B" w:rsidRPr="009A7CD7">
              <w:rPr>
                <w:rFonts w:ascii="Times New Roman" w:hAnsi="Times New Roman" w:cs="Times New Roman"/>
                <w:sz w:val="20"/>
                <w:szCs w:val="20"/>
              </w:rPr>
              <w:t xml:space="preserve"> using the CIC table, undertakings shall take into consideration the most representative risk to which the </w:t>
            </w:r>
            <w:r w:rsidR="00821066" w:rsidRPr="009A7CD7">
              <w:rPr>
                <w:rFonts w:ascii="Times New Roman" w:hAnsi="Times New Roman" w:cs="Times New Roman"/>
                <w:sz w:val="20"/>
                <w:szCs w:val="20"/>
              </w:rPr>
              <w:t xml:space="preserve">derivative </w:t>
            </w:r>
            <w:r w:rsidR="00AD2A1B" w:rsidRPr="009A7CD7">
              <w:rPr>
                <w:rFonts w:ascii="Times New Roman" w:hAnsi="Times New Roman" w:cs="Times New Roman"/>
                <w:sz w:val="20"/>
                <w:szCs w:val="20"/>
              </w:rPr>
              <w:t>is exposed to.</w:t>
            </w:r>
          </w:p>
        </w:tc>
      </w:tr>
      <w:tr w:rsidR="005031B9" w:rsidRPr="00CD728A" w14:paraId="560134F4" w14:textId="77777777" w:rsidTr="009A7CD7">
        <w:trPr>
          <w:trHeight w:val="2085"/>
        </w:trPr>
        <w:tc>
          <w:tcPr>
            <w:tcW w:w="1223" w:type="dxa"/>
            <w:hideMark/>
          </w:tcPr>
          <w:p w14:paraId="4FC1A78B" w14:textId="7648C387" w:rsidR="009C1618"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6369F8" w:rsidRPr="009A7CD7">
              <w:rPr>
                <w:rFonts w:ascii="Times New Roman" w:hAnsi="Times New Roman" w:cs="Times New Roman"/>
                <w:sz w:val="20"/>
                <w:szCs w:val="20"/>
              </w:rPr>
              <w:t>3</w:t>
            </w:r>
            <w:r w:rsidR="00F04720">
              <w:rPr>
                <w:rFonts w:ascii="Times New Roman" w:hAnsi="Times New Roman" w:cs="Times New Roman"/>
                <w:sz w:val="20"/>
                <w:szCs w:val="20"/>
              </w:rPr>
              <w:t>90</w:t>
            </w:r>
          </w:p>
          <w:p w14:paraId="3814EC76" w14:textId="39F48072" w:rsidR="001D720F" w:rsidRPr="009A7CD7" w:rsidRDefault="009C1618"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(A21)</w:t>
            </w:r>
          </w:p>
        </w:tc>
        <w:tc>
          <w:tcPr>
            <w:tcW w:w="2403" w:type="dxa"/>
            <w:hideMark/>
          </w:tcPr>
          <w:p w14:paraId="15C03E91"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Trigger value</w:t>
            </w:r>
          </w:p>
        </w:tc>
        <w:tc>
          <w:tcPr>
            <w:tcW w:w="5696" w:type="dxa"/>
            <w:hideMark/>
          </w:tcPr>
          <w:p w14:paraId="72672E4A" w14:textId="2E73081C" w:rsidR="00344250" w:rsidRPr="00FE50E7" w:rsidDel="001012BF" w:rsidRDefault="001D720F" w:rsidP="00344250">
            <w:pPr>
              <w:rPr>
                <w:ins w:id="175" w:author="Author"/>
                <w:del w:id="176" w:author="Author"/>
                <w:rFonts w:ascii="Times New Roman" w:hAnsi="Times New Roman" w:cs="Times New Roman"/>
                <w:sz w:val="20"/>
                <w:szCs w:val="20"/>
                <w:rPrChange w:id="177" w:author="Author">
                  <w:rPr>
                    <w:ins w:id="178" w:author="Author"/>
                    <w:del w:id="179" w:author="Author"/>
                    <w:rFonts w:ascii="Calibri" w:hAnsi="Calibri" w:cs="Calibri"/>
                    <w:color w:val="FF0000"/>
                    <w:lang w:val="en-US"/>
                  </w:rPr>
                </w:rPrChange>
              </w:rPr>
            </w:pPr>
            <w:r w:rsidRPr="009A7CD7">
              <w:rPr>
                <w:rFonts w:ascii="Times New Roman" w:hAnsi="Times New Roman" w:cs="Times New Roman"/>
                <w:sz w:val="20"/>
                <w:szCs w:val="20"/>
              </w:rPr>
              <w:t>Reference price for futures, strike price for options</w:t>
            </w:r>
            <w:r w:rsidR="00400866" w:rsidRPr="009A7CD7">
              <w:rPr>
                <w:rFonts w:ascii="Times New Roman" w:hAnsi="Times New Roman" w:cs="Times New Roman"/>
                <w:sz w:val="20"/>
                <w:szCs w:val="20"/>
              </w:rPr>
              <w:t xml:space="preserve"> (for bonds</w:t>
            </w:r>
            <w:r w:rsidR="003264A9">
              <w:rPr>
                <w:rFonts w:ascii="Times New Roman" w:hAnsi="Times New Roman" w:cs="Times New Roman"/>
                <w:sz w:val="20"/>
                <w:szCs w:val="20"/>
              </w:rPr>
              <w:t>,</w:t>
            </w:r>
            <w:r w:rsidR="00400866" w:rsidRPr="009A7CD7">
              <w:rPr>
                <w:rFonts w:ascii="Times New Roman" w:hAnsi="Times New Roman" w:cs="Times New Roman"/>
                <w:sz w:val="20"/>
                <w:szCs w:val="20"/>
              </w:rPr>
              <w:t xml:space="preserve"> price </w:t>
            </w:r>
            <w:r w:rsidR="0044654B" w:rsidRPr="00CD728A">
              <w:rPr>
                <w:rFonts w:ascii="Times New Roman" w:hAnsi="Times New Roman" w:cs="Times New Roman"/>
                <w:sz w:val="20"/>
                <w:szCs w:val="20"/>
              </w:rPr>
              <w:t>shall</w:t>
            </w:r>
            <w:r w:rsidR="00400866" w:rsidRPr="009A7CD7">
              <w:rPr>
                <w:rFonts w:ascii="Times New Roman" w:hAnsi="Times New Roman" w:cs="Times New Roman"/>
                <w:sz w:val="20"/>
                <w:szCs w:val="20"/>
              </w:rPr>
              <w:t xml:space="preserve"> be a percentage of the </w:t>
            </w:r>
            <w:proofErr w:type="spellStart"/>
            <w:r w:rsidR="00400866" w:rsidRPr="009A7CD7">
              <w:rPr>
                <w:rFonts w:ascii="Times New Roman" w:hAnsi="Times New Roman" w:cs="Times New Roman"/>
                <w:sz w:val="20"/>
                <w:szCs w:val="20"/>
              </w:rPr>
              <w:t>par amount</w:t>
            </w:r>
            <w:proofErr w:type="spellEnd"/>
            <w:r w:rsidR="00400866" w:rsidRPr="009A7CD7">
              <w:rPr>
                <w:rFonts w:ascii="Times New Roman" w:hAnsi="Times New Roman" w:cs="Times New Roman"/>
                <w:sz w:val="20"/>
                <w:szCs w:val="20"/>
              </w:rPr>
              <w:t>)</w:t>
            </w:r>
            <w:r w:rsidRPr="009A7CD7">
              <w:rPr>
                <w:rFonts w:ascii="Times New Roman" w:hAnsi="Times New Roman" w:cs="Times New Roman"/>
                <w:sz w:val="20"/>
                <w:szCs w:val="20"/>
              </w:rPr>
              <w:t>, currency exchange rate or interest rate for forwards, etc.</w:t>
            </w:r>
            <w:r w:rsidRPr="009A7CD7">
              <w:rPr>
                <w:rFonts w:ascii="Times New Roman" w:hAnsi="Times New Roman" w:cs="Times New Roman"/>
                <w:sz w:val="20"/>
                <w:szCs w:val="20"/>
              </w:rPr>
              <w:br/>
              <w:t xml:space="preserve">Not applicable to </w:t>
            </w:r>
            <w:ins w:id="180" w:author="Author">
              <w:r w:rsidR="001012BF">
                <w:rPr>
                  <w:rFonts w:ascii="Times New Roman" w:hAnsi="Times New Roman" w:cs="Times New Roman"/>
                  <w:sz w:val="20"/>
                  <w:szCs w:val="20"/>
                </w:rPr>
                <w:t>CIC D3 -</w:t>
              </w:r>
              <w:r w:rsidR="001012BF" w:rsidRPr="009A7CD7">
                <w:rPr>
                  <w:rFonts w:ascii="Times New Roman" w:hAnsi="Times New Roman" w:cs="Times New Roman"/>
                  <w:sz w:val="20"/>
                  <w:szCs w:val="20"/>
                </w:rPr>
                <w:t xml:space="preserve"> </w:t>
              </w:r>
            </w:ins>
            <w:del w:id="181" w:author="Author">
              <w:r w:rsidRPr="009A7CD7" w:rsidDel="00E648DA">
                <w:rPr>
                  <w:rFonts w:ascii="Times New Roman" w:hAnsi="Times New Roman" w:cs="Times New Roman"/>
                  <w:sz w:val="20"/>
                  <w:szCs w:val="20"/>
                </w:rPr>
                <w:delText>I</w:delText>
              </w:r>
            </w:del>
            <w:ins w:id="182" w:author="Author">
              <w:del w:id="183" w:author="Author">
                <w:r w:rsidR="00E648DA" w:rsidDel="001012BF">
                  <w:rPr>
                    <w:rFonts w:ascii="Times New Roman" w:hAnsi="Times New Roman" w:cs="Times New Roman"/>
                    <w:sz w:val="20"/>
                    <w:szCs w:val="20"/>
                  </w:rPr>
                  <w:delText>i</w:delText>
                </w:r>
              </w:del>
              <w:r w:rsidR="001012BF">
                <w:rPr>
                  <w:rFonts w:ascii="Times New Roman" w:hAnsi="Times New Roman" w:cs="Times New Roman"/>
                  <w:sz w:val="20"/>
                  <w:szCs w:val="20"/>
                </w:rPr>
                <w:t>I</w:t>
              </w:r>
            </w:ins>
            <w:r w:rsidRPr="009A7CD7">
              <w:rPr>
                <w:rFonts w:ascii="Times New Roman" w:hAnsi="Times New Roman" w:cs="Times New Roman"/>
                <w:sz w:val="20"/>
                <w:szCs w:val="20"/>
              </w:rPr>
              <w:t>nterest rate</w:t>
            </w:r>
            <w:ins w:id="184" w:author="Author">
              <w:del w:id="185" w:author="Author">
                <w:r w:rsidR="00E648DA" w:rsidDel="00394670">
                  <w:rPr>
                    <w:rFonts w:ascii="Times New Roman" w:hAnsi="Times New Roman" w:cs="Times New Roman"/>
                    <w:sz w:val="20"/>
                    <w:szCs w:val="20"/>
                  </w:rPr>
                  <w:delText>,</w:delText>
                </w:r>
              </w:del>
              <w:r w:rsidR="00394670">
                <w:rPr>
                  <w:rFonts w:ascii="Times New Roman" w:hAnsi="Times New Roman" w:cs="Times New Roman"/>
                  <w:sz w:val="20"/>
                  <w:szCs w:val="20"/>
                </w:rPr>
                <w:t xml:space="preserve"> </w:t>
              </w:r>
              <w:r w:rsidR="001012BF">
                <w:rPr>
                  <w:rFonts w:ascii="Times New Roman" w:hAnsi="Times New Roman" w:cs="Times New Roman"/>
                  <w:sz w:val="20"/>
                  <w:szCs w:val="20"/>
                </w:rPr>
                <w:t>and</w:t>
              </w:r>
            </w:ins>
            <w:r w:rsidRPr="009A7CD7">
              <w:rPr>
                <w:rFonts w:ascii="Times New Roman" w:hAnsi="Times New Roman" w:cs="Times New Roman"/>
                <w:sz w:val="20"/>
                <w:szCs w:val="20"/>
              </w:rPr>
              <w:t xml:space="preserve"> </w:t>
            </w:r>
            <w:del w:id="186" w:author="Author">
              <w:r w:rsidRPr="009A7CD7" w:rsidDel="00E648DA">
                <w:rPr>
                  <w:rFonts w:ascii="Times New Roman" w:hAnsi="Times New Roman" w:cs="Times New Roman"/>
                  <w:sz w:val="20"/>
                  <w:szCs w:val="20"/>
                </w:rPr>
                <w:delText xml:space="preserve">and </w:delText>
              </w:r>
            </w:del>
            <w:r w:rsidRPr="009A7CD7">
              <w:rPr>
                <w:rFonts w:ascii="Times New Roman" w:hAnsi="Times New Roman" w:cs="Times New Roman"/>
                <w:sz w:val="20"/>
                <w:szCs w:val="20"/>
              </w:rPr>
              <w:t>currency swaps</w:t>
            </w:r>
            <w:ins w:id="187" w:author="Author">
              <w:r w:rsidR="00EF6BF3">
                <w:rPr>
                  <w:rFonts w:ascii="Times New Roman" w:hAnsi="Times New Roman" w:cs="Times New Roman"/>
                  <w:sz w:val="20"/>
                  <w:szCs w:val="20"/>
                </w:rPr>
                <w:t xml:space="preserve">. For </w:t>
              </w:r>
              <w:r w:rsidR="001012BF">
                <w:rPr>
                  <w:rFonts w:ascii="Times New Roman" w:hAnsi="Times New Roman" w:cs="Times New Roman"/>
                  <w:sz w:val="20"/>
                  <w:szCs w:val="20"/>
                </w:rPr>
                <w:t>CIC F1 - C</w:t>
              </w:r>
              <w:del w:id="188" w:author="Author">
                <w:r w:rsidR="00E648DA" w:rsidDel="001012BF">
                  <w:rPr>
                    <w:rFonts w:ascii="Times New Roman" w:hAnsi="Times New Roman" w:cs="Times New Roman"/>
                    <w:sz w:val="20"/>
                    <w:szCs w:val="20"/>
                  </w:rPr>
                  <w:delText>c</w:delText>
                </w:r>
              </w:del>
              <w:r w:rsidR="00E648DA">
                <w:rPr>
                  <w:rFonts w:ascii="Times New Roman" w:hAnsi="Times New Roman" w:cs="Times New Roman"/>
                  <w:sz w:val="20"/>
                  <w:szCs w:val="20"/>
                </w:rPr>
                <w:t>redit default swaps</w:t>
              </w:r>
              <w:r w:rsidR="00EF6BF3">
                <w:rPr>
                  <w:rFonts w:ascii="Times New Roman" w:hAnsi="Times New Roman" w:cs="Times New Roman"/>
                  <w:sz w:val="20"/>
                  <w:szCs w:val="20"/>
                </w:rPr>
                <w:t xml:space="preserve"> it should not be completed if not possible</w:t>
              </w:r>
            </w:ins>
            <w:r w:rsidRPr="009A7CD7">
              <w:rPr>
                <w:rFonts w:ascii="Times New Roman" w:hAnsi="Times New Roman" w:cs="Times New Roman"/>
                <w:sz w:val="20"/>
                <w:szCs w:val="20"/>
              </w:rPr>
              <w:t>.</w:t>
            </w:r>
            <w:r w:rsidRPr="009A7CD7">
              <w:rPr>
                <w:rFonts w:ascii="Times New Roman" w:hAnsi="Times New Roman" w:cs="Times New Roman"/>
                <w:sz w:val="20"/>
                <w:szCs w:val="20"/>
              </w:rPr>
              <w:br/>
              <w:t>In the case of more than one trigger over time, report the</w:t>
            </w:r>
            <w:r w:rsidR="00F0185A" w:rsidRPr="009A7CD7">
              <w:rPr>
                <w:rFonts w:ascii="Times New Roman" w:hAnsi="Times New Roman" w:cs="Times New Roman"/>
                <w:sz w:val="20"/>
                <w:szCs w:val="20"/>
              </w:rPr>
              <w:t xml:space="preserve"> next</w:t>
            </w:r>
            <w:r w:rsidRPr="009A7CD7">
              <w:rPr>
                <w:rFonts w:ascii="Times New Roman" w:hAnsi="Times New Roman" w:cs="Times New Roman"/>
                <w:sz w:val="20"/>
                <w:szCs w:val="20"/>
              </w:rPr>
              <w:t xml:space="preserve"> trigger </w:t>
            </w:r>
            <w:r w:rsidR="00F0185A" w:rsidRPr="009A7CD7">
              <w:rPr>
                <w:rFonts w:ascii="Times New Roman" w:hAnsi="Times New Roman" w:cs="Times New Roman"/>
                <w:sz w:val="20"/>
                <w:szCs w:val="20"/>
              </w:rPr>
              <w:t>occurring</w:t>
            </w:r>
            <w:r w:rsidRPr="009A7CD7">
              <w:rPr>
                <w:rFonts w:ascii="Times New Roman" w:hAnsi="Times New Roman" w:cs="Times New Roman"/>
                <w:sz w:val="20"/>
                <w:szCs w:val="20"/>
              </w:rPr>
              <w:t>.</w:t>
            </w:r>
            <w:r w:rsidRPr="009A7CD7">
              <w:rPr>
                <w:rFonts w:ascii="Times New Roman" w:hAnsi="Times New Roman" w:cs="Times New Roman"/>
                <w:sz w:val="20"/>
                <w:szCs w:val="20"/>
              </w:rPr>
              <w:br/>
              <w:t xml:space="preserve">When the derivative has a range of trigger values, </w:t>
            </w:r>
            <w:ins w:id="189" w:author="Author">
              <w:del w:id="190" w:author="Author">
                <w:r w:rsidR="00C968BA" w:rsidRPr="006125AD" w:rsidDel="00EB7836">
                  <w:rPr>
                    <w:rFonts w:ascii="Times New Roman" w:hAnsi="Times New Roman" w:cs="Times New Roman"/>
                    <w:sz w:val="20"/>
                    <w:szCs w:val="20"/>
                  </w:rPr>
                  <w:delText>if the range is not continuous</w:delText>
                </w:r>
                <w:r w:rsidR="00C968BA" w:rsidRPr="009A7CD7" w:rsidDel="00EB7836">
                  <w:rPr>
                    <w:rFonts w:ascii="Times New Roman" w:hAnsi="Times New Roman" w:cs="Times New Roman"/>
                    <w:sz w:val="20"/>
                    <w:szCs w:val="20"/>
                  </w:rPr>
                  <w:delText xml:space="preserve"> </w:delText>
                </w:r>
              </w:del>
            </w:ins>
            <w:r w:rsidRPr="009A7CD7">
              <w:rPr>
                <w:rFonts w:ascii="Times New Roman" w:hAnsi="Times New Roman" w:cs="Times New Roman"/>
                <w:sz w:val="20"/>
                <w:szCs w:val="20"/>
              </w:rPr>
              <w:t xml:space="preserve">report the set separated by </w:t>
            </w:r>
            <w:r w:rsidR="00F0185A" w:rsidRPr="009A7CD7">
              <w:rPr>
                <w:rFonts w:ascii="Times New Roman" w:hAnsi="Times New Roman" w:cs="Times New Roman"/>
                <w:sz w:val="20"/>
                <w:szCs w:val="20"/>
              </w:rPr>
              <w:t>comma ‘,’</w:t>
            </w:r>
            <w:ins w:id="191" w:author="Author">
              <w:del w:id="192" w:author="Author">
                <w:r w:rsidR="00344250" w:rsidRPr="00FE50E7" w:rsidDel="00EB7836">
                  <w:rPr>
                    <w:rFonts w:ascii="Times New Roman" w:hAnsi="Times New Roman" w:cs="Times New Roman"/>
                    <w:sz w:val="20"/>
                    <w:szCs w:val="20"/>
                    <w:rPrChange w:id="193" w:author="Author">
                      <w:rPr>
                        <w:rFonts w:ascii="Calibri" w:hAnsi="Calibri" w:cs="Calibri"/>
                        <w:color w:val="FF0000"/>
                        <w:lang w:val="en-US"/>
                      </w:rPr>
                    </w:rPrChange>
                  </w:rPr>
                  <w:delText>,</w:delText>
                </w:r>
              </w:del>
              <w:r w:rsidR="00344250" w:rsidRPr="00FE50E7">
                <w:rPr>
                  <w:rFonts w:ascii="Times New Roman" w:hAnsi="Times New Roman" w:cs="Times New Roman"/>
                  <w:sz w:val="20"/>
                  <w:szCs w:val="20"/>
                  <w:rPrChange w:id="194" w:author="Author">
                    <w:rPr>
                      <w:rFonts w:ascii="Calibri" w:hAnsi="Calibri" w:cs="Calibri"/>
                      <w:color w:val="FF0000"/>
                      <w:lang w:val="en-US"/>
                    </w:rPr>
                  </w:rPrChange>
                </w:rPr>
                <w:t xml:space="preserve"> </w:t>
              </w:r>
              <w:r w:rsidR="00394670" w:rsidRPr="006125AD">
                <w:rPr>
                  <w:rFonts w:ascii="Times New Roman" w:hAnsi="Times New Roman" w:cs="Times New Roman"/>
                  <w:sz w:val="20"/>
                  <w:szCs w:val="20"/>
                </w:rPr>
                <w:t>if the range is not continuous</w:t>
              </w:r>
              <w:del w:id="195" w:author="Author">
                <w:r w:rsidR="00394670" w:rsidDel="00EB7836">
                  <w:rPr>
                    <w:rFonts w:ascii="Times New Roman" w:hAnsi="Times New Roman" w:cs="Times New Roman"/>
                    <w:sz w:val="20"/>
                    <w:szCs w:val="20"/>
                  </w:rPr>
                  <w:delText>,</w:delText>
                </w:r>
              </w:del>
              <w:r w:rsidR="00394670">
                <w:rPr>
                  <w:rFonts w:ascii="Times New Roman" w:hAnsi="Times New Roman" w:cs="Times New Roman"/>
                  <w:sz w:val="20"/>
                  <w:szCs w:val="20"/>
                </w:rPr>
                <w:t xml:space="preserve"> and </w:t>
              </w:r>
              <w:del w:id="196" w:author="Author">
                <w:r w:rsidR="00C968BA" w:rsidRPr="000C31EB" w:rsidDel="00394670">
                  <w:rPr>
                    <w:rFonts w:ascii="Times New Roman" w:hAnsi="Times New Roman" w:cs="Times New Roman"/>
                    <w:sz w:val="20"/>
                    <w:szCs w:val="20"/>
                  </w:rPr>
                  <w:delText>if it is continuous</w:delText>
                </w:r>
              </w:del>
              <w:r w:rsidR="00C968BA" w:rsidRPr="00C968BA">
                <w:rPr>
                  <w:rFonts w:ascii="Times New Roman" w:hAnsi="Times New Roman" w:cs="Times New Roman"/>
                  <w:sz w:val="20"/>
                  <w:szCs w:val="20"/>
                </w:rPr>
                <w:t xml:space="preserve"> </w:t>
              </w:r>
              <w:r w:rsidR="00344250" w:rsidRPr="00FE50E7">
                <w:rPr>
                  <w:rFonts w:ascii="Times New Roman" w:hAnsi="Times New Roman" w:cs="Times New Roman"/>
                  <w:sz w:val="20"/>
                  <w:szCs w:val="20"/>
                  <w:rPrChange w:id="197" w:author="Author">
                    <w:rPr>
                      <w:rFonts w:ascii="Calibri" w:hAnsi="Calibri" w:cs="Calibri"/>
                      <w:color w:val="FF0000"/>
                      <w:lang w:val="en-US"/>
                    </w:rPr>
                  </w:rPrChange>
                </w:rPr>
                <w:t>report the range separated by ‘-‘</w:t>
              </w:r>
              <w:r w:rsidR="00394670" w:rsidRPr="006C5D71">
                <w:rPr>
                  <w:rFonts w:ascii="Times New Roman" w:hAnsi="Times New Roman" w:cs="Times New Roman"/>
                  <w:sz w:val="20"/>
                  <w:szCs w:val="20"/>
                </w:rPr>
                <w:t>if it is continuous.</w:t>
              </w:r>
              <w:bookmarkStart w:id="198" w:name="_GoBack"/>
              <w:bookmarkEnd w:id="198"/>
              <w:del w:id="199" w:author="Author">
                <w:r w:rsidR="00394670" w:rsidRPr="006C5D71" w:rsidDel="00EB7836">
                  <w:rPr>
                    <w:rFonts w:ascii="Times New Roman" w:hAnsi="Times New Roman" w:cs="Times New Roman"/>
                    <w:sz w:val="20"/>
                    <w:szCs w:val="20"/>
                  </w:rPr>
                  <w:delText>”</w:delText>
                </w:r>
                <w:r w:rsidR="00C968BA" w:rsidDel="00EB7836">
                  <w:rPr>
                    <w:rFonts w:ascii="Times New Roman" w:hAnsi="Times New Roman" w:cs="Times New Roman"/>
                    <w:sz w:val="20"/>
                    <w:szCs w:val="20"/>
                  </w:rPr>
                  <w:delText>.</w:delText>
                </w:r>
              </w:del>
            </w:ins>
          </w:p>
          <w:p w14:paraId="0B2CF009" w14:textId="5A2A046F" w:rsidR="001D720F" w:rsidRPr="009A7CD7" w:rsidRDefault="001D720F" w:rsidP="00E648DA">
            <w:pPr>
              <w:rPr>
                <w:rFonts w:ascii="Times New Roman" w:hAnsi="Times New Roman" w:cs="Times New Roman"/>
                <w:sz w:val="20"/>
                <w:szCs w:val="20"/>
              </w:rPr>
            </w:pPr>
            <w:del w:id="200" w:author="Author">
              <w:r w:rsidRPr="009A7CD7" w:rsidDel="001012BF">
                <w:rPr>
                  <w:rFonts w:ascii="Times New Roman" w:hAnsi="Times New Roman" w:cs="Times New Roman"/>
                  <w:sz w:val="20"/>
                  <w:szCs w:val="20"/>
                </w:rPr>
                <w:delText>.</w:delText>
              </w:r>
            </w:del>
          </w:p>
        </w:tc>
      </w:tr>
      <w:tr w:rsidR="005031B9" w:rsidRPr="00CD728A" w14:paraId="04D04143" w14:textId="77777777" w:rsidTr="009A7CD7">
        <w:trPr>
          <w:trHeight w:val="2715"/>
        </w:trPr>
        <w:tc>
          <w:tcPr>
            <w:tcW w:w="1223" w:type="dxa"/>
            <w:hideMark/>
          </w:tcPr>
          <w:p w14:paraId="03540B95" w14:textId="54B5EC26"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400</w:t>
            </w:r>
          </w:p>
          <w:p w14:paraId="07594A83" w14:textId="0CF66571"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(A31)</w:t>
            </w:r>
          </w:p>
        </w:tc>
        <w:tc>
          <w:tcPr>
            <w:tcW w:w="2403" w:type="dxa"/>
            <w:hideMark/>
          </w:tcPr>
          <w:p w14:paraId="078C3D37"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Unwind trigger of contract</w:t>
            </w:r>
          </w:p>
        </w:tc>
        <w:tc>
          <w:tcPr>
            <w:tcW w:w="5696" w:type="dxa"/>
            <w:hideMark/>
          </w:tcPr>
          <w:p w14:paraId="5D34562C" w14:textId="46C43F1F" w:rsidR="00B93FB6" w:rsidRPr="00CD728A" w:rsidRDefault="001D720F" w:rsidP="009A7CD7">
            <w:pPr>
              <w:spacing w:line="276" w:lineRule="auto"/>
              <w:rPr>
                <w:rFonts w:ascii="Times New Roman" w:hAnsi="Times New Roman" w:cs="Times New Roman"/>
                <w:sz w:val="20"/>
                <w:szCs w:val="20"/>
              </w:rPr>
            </w:pPr>
            <w:r w:rsidRPr="009A7CD7">
              <w:rPr>
                <w:rFonts w:ascii="Times New Roman" w:hAnsi="Times New Roman" w:cs="Times New Roman"/>
                <w:sz w:val="20"/>
                <w:szCs w:val="20"/>
              </w:rPr>
              <w:t>Identify the event that causes the unwinding of the contract</w:t>
            </w:r>
            <w:r w:rsidR="00CE00BC" w:rsidRPr="009A7CD7">
              <w:rPr>
                <w:rFonts w:ascii="Times New Roman" w:hAnsi="Times New Roman" w:cs="Times New Roman"/>
                <w:sz w:val="20"/>
                <w:szCs w:val="20"/>
              </w:rPr>
              <w:t>, out of the regular expiration or term conditions</w:t>
            </w:r>
            <w:r w:rsidRPr="009A7CD7">
              <w:rPr>
                <w:rFonts w:ascii="Times New Roman" w:hAnsi="Times New Roman" w:cs="Times New Roman"/>
                <w:sz w:val="20"/>
                <w:szCs w:val="20"/>
              </w:rPr>
              <w:t>. One of the options in the following closed list shall be used:</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1 - </w:t>
            </w:r>
            <w:r w:rsidRPr="009A7CD7">
              <w:rPr>
                <w:rFonts w:ascii="Times New Roman" w:hAnsi="Times New Roman" w:cs="Times New Roman"/>
                <w:sz w:val="20"/>
                <w:szCs w:val="20"/>
              </w:rPr>
              <w:t>Bankruptcy of the underlying or reference entity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2 - </w:t>
            </w:r>
            <w:r w:rsidRPr="009A7CD7">
              <w:rPr>
                <w:rFonts w:ascii="Times New Roman" w:hAnsi="Times New Roman" w:cs="Times New Roman"/>
                <w:sz w:val="20"/>
                <w:szCs w:val="20"/>
              </w:rPr>
              <w:t>Adverse fall in value of the underlying reference asset</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3 - </w:t>
            </w:r>
            <w:r w:rsidRPr="009A7CD7">
              <w:rPr>
                <w:rFonts w:ascii="Times New Roman" w:hAnsi="Times New Roman" w:cs="Times New Roman"/>
                <w:sz w:val="20"/>
                <w:szCs w:val="20"/>
              </w:rPr>
              <w:t>Adverse change in credit rating of the underlying assets or entity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4 - </w:t>
            </w:r>
            <w:r w:rsidRPr="009A7CD7">
              <w:rPr>
                <w:rFonts w:ascii="Times New Roman" w:hAnsi="Times New Roman" w:cs="Times New Roman"/>
                <w:sz w:val="20"/>
                <w:szCs w:val="20"/>
              </w:rPr>
              <w:t>Novation, i.e. the act of replacing an obligation under the derivative with a new obligation, or replacing a party of the derivative with a new party</w:t>
            </w:r>
            <w:r w:rsidRPr="009A7CD7">
              <w:rPr>
                <w:rFonts w:ascii="Times New Roman" w:hAnsi="Times New Roman" w:cs="Times New Roman"/>
                <w:sz w:val="20"/>
                <w:szCs w:val="20"/>
              </w:rPr>
              <w:br/>
            </w:r>
            <w:r w:rsidR="00537097" w:rsidRPr="00CD728A">
              <w:rPr>
                <w:rFonts w:ascii="Times New Roman" w:hAnsi="Times New Roman" w:cs="Times New Roman"/>
                <w:sz w:val="20"/>
                <w:szCs w:val="20"/>
              </w:rPr>
              <w:t xml:space="preserve">5 - </w:t>
            </w:r>
            <w:r w:rsidRPr="009A7CD7">
              <w:rPr>
                <w:rFonts w:ascii="Times New Roman" w:hAnsi="Times New Roman" w:cs="Times New Roman"/>
                <w:sz w:val="20"/>
                <w:szCs w:val="20"/>
              </w:rPr>
              <w:t>Multiple events or a combination of events</w:t>
            </w:r>
            <w:r w:rsidRPr="009A7CD7">
              <w:rPr>
                <w:rFonts w:ascii="Times New Roman" w:hAnsi="Times New Roman" w:cs="Times New Roman"/>
                <w:sz w:val="20"/>
                <w:szCs w:val="20"/>
              </w:rPr>
              <w:br/>
            </w:r>
            <w:r w:rsidR="00B93FB6" w:rsidRPr="00CD728A">
              <w:rPr>
                <w:rFonts w:ascii="Times New Roman" w:hAnsi="Times New Roman" w:cs="Times New Roman"/>
                <w:sz w:val="20"/>
                <w:szCs w:val="20"/>
              </w:rPr>
              <w:t>6</w:t>
            </w:r>
            <w:r w:rsidR="00537097" w:rsidRPr="00CD728A">
              <w:rPr>
                <w:rFonts w:ascii="Times New Roman" w:hAnsi="Times New Roman" w:cs="Times New Roman"/>
                <w:sz w:val="20"/>
                <w:szCs w:val="20"/>
              </w:rPr>
              <w:t xml:space="preserve"> - </w:t>
            </w:r>
            <w:r w:rsidRPr="009A7CD7">
              <w:rPr>
                <w:rFonts w:ascii="Times New Roman" w:hAnsi="Times New Roman" w:cs="Times New Roman"/>
                <w:sz w:val="20"/>
                <w:szCs w:val="20"/>
              </w:rPr>
              <w:t>Other events not covered by the previous options</w:t>
            </w:r>
          </w:p>
          <w:p w14:paraId="2A150E3F" w14:textId="7612FE67" w:rsidR="006972B0" w:rsidRPr="009A7CD7" w:rsidRDefault="00B93FB6" w:rsidP="009A7CD7">
            <w:pPr>
              <w:tabs>
                <w:tab w:val="left" w:pos="2246"/>
              </w:tabs>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9 - No unwind trigger</w:t>
            </w:r>
            <w:r w:rsidR="00671642" w:rsidRPr="00CD728A">
              <w:rPr>
                <w:rFonts w:ascii="Times New Roman" w:hAnsi="Times New Roman" w:cs="Times New Roman"/>
                <w:sz w:val="20"/>
                <w:szCs w:val="20"/>
              </w:rPr>
              <w:tab/>
            </w:r>
          </w:p>
        </w:tc>
      </w:tr>
      <w:tr w:rsidR="005031B9" w:rsidRPr="00CD728A" w14:paraId="62D135AA" w14:textId="77777777" w:rsidTr="009A7CD7">
        <w:trPr>
          <w:trHeight w:val="705"/>
        </w:trPr>
        <w:tc>
          <w:tcPr>
            <w:tcW w:w="1223" w:type="dxa"/>
            <w:hideMark/>
          </w:tcPr>
          <w:p w14:paraId="173392B5" w14:textId="7C1ED870"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410</w:t>
            </w:r>
          </w:p>
          <w:p w14:paraId="69413015" w14:textId="51B6B193"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(A24)</w:t>
            </w:r>
          </w:p>
        </w:tc>
        <w:tc>
          <w:tcPr>
            <w:tcW w:w="2403" w:type="dxa"/>
            <w:hideMark/>
          </w:tcPr>
          <w:p w14:paraId="04DE82F4"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Swap delivered currency</w:t>
            </w:r>
          </w:p>
        </w:tc>
        <w:tc>
          <w:tcPr>
            <w:tcW w:w="5696" w:type="dxa"/>
            <w:hideMark/>
          </w:tcPr>
          <w:p w14:paraId="67527EA4" w14:textId="3C29137D" w:rsidR="00FC39F0"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1D720F" w:rsidRPr="009A7CD7">
              <w:rPr>
                <w:rFonts w:ascii="Times New Roman" w:hAnsi="Times New Roman" w:cs="Times New Roman"/>
                <w:sz w:val="20"/>
                <w:szCs w:val="20"/>
              </w:rPr>
              <w:t xml:space="preserve">ISO 4217 </w:t>
            </w:r>
            <w:r w:rsidRPr="009A7CD7">
              <w:rPr>
                <w:rFonts w:ascii="Times New Roman" w:hAnsi="Times New Roman" w:cs="Times New Roman"/>
                <w:sz w:val="20"/>
                <w:szCs w:val="20"/>
              </w:rPr>
              <w:t>alphabetic c</w:t>
            </w:r>
            <w:r w:rsidR="001D720F" w:rsidRPr="009A7CD7">
              <w:rPr>
                <w:rFonts w:ascii="Times New Roman" w:hAnsi="Times New Roman" w:cs="Times New Roman"/>
                <w:sz w:val="20"/>
                <w:szCs w:val="20"/>
              </w:rPr>
              <w:t xml:space="preserve">ode of the currency of the swap price (only for currency swaps and </w:t>
            </w:r>
            <w:r w:rsidR="002E1445">
              <w:rPr>
                <w:rFonts w:ascii="Times New Roman" w:hAnsi="Times New Roman" w:cs="Times New Roman"/>
                <w:sz w:val="20"/>
                <w:szCs w:val="20"/>
              </w:rPr>
              <w:t xml:space="preserve">currency and </w:t>
            </w:r>
            <w:r w:rsidR="001D720F" w:rsidRPr="009A7CD7">
              <w:rPr>
                <w:rFonts w:ascii="Times New Roman" w:hAnsi="Times New Roman" w:cs="Times New Roman"/>
                <w:sz w:val="20"/>
                <w:szCs w:val="20"/>
              </w:rPr>
              <w:t>interest rate</w:t>
            </w:r>
            <w:r w:rsidR="002E1445">
              <w:rPr>
                <w:rFonts w:ascii="Times New Roman" w:hAnsi="Times New Roman" w:cs="Times New Roman"/>
                <w:sz w:val="20"/>
                <w:szCs w:val="20"/>
              </w:rPr>
              <w:t xml:space="preserve"> swaps</w:t>
            </w:r>
            <w:r w:rsidR="001D720F" w:rsidRPr="009A7CD7">
              <w:rPr>
                <w:rFonts w:ascii="Times New Roman" w:hAnsi="Times New Roman" w:cs="Times New Roman"/>
                <w:sz w:val="20"/>
                <w:szCs w:val="20"/>
              </w:rPr>
              <w:t>).</w:t>
            </w:r>
          </w:p>
        </w:tc>
      </w:tr>
      <w:tr w:rsidR="005031B9" w:rsidRPr="00CD728A" w14:paraId="6A88931F" w14:textId="77777777" w:rsidTr="009A7CD7">
        <w:trPr>
          <w:trHeight w:val="720"/>
        </w:trPr>
        <w:tc>
          <w:tcPr>
            <w:tcW w:w="1223" w:type="dxa"/>
            <w:hideMark/>
          </w:tcPr>
          <w:p w14:paraId="6B6E80D6" w14:textId="22D5F855"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420</w:t>
            </w:r>
          </w:p>
          <w:p w14:paraId="0F049DAB" w14:textId="0EDD7EA6"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(A25)</w:t>
            </w:r>
          </w:p>
        </w:tc>
        <w:tc>
          <w:tcPr>
            <w:tcW w:w="2403" w:type="dxa"/>
            <w:hideMark/>
          </w:tcPr>
          <w:p w14:paraId="3F21539B"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Swap received currency</w:t>
            </w:r>
          </w:p>
        </w:tc>
        <w:tc>
          <w:tcPr>
            <w:tcW w:w="5696" w:type="dxa"/>
            <w:hideMark/>
          </w:tcPr>
          <w:p w14:paraId="7C913AC5" w14:textId="430397A0" w:rsidR="00FC39F0" w:rsidRPr="009A7CD7" w:rsidRDefault="008A4869" w:rsidP="009A7CD7">
            <w:pPr>
              <w:rPr>
                <w:rFonts w:ascii="Times New Roman" w:hAnsi="Times New Roman" w:cs="Times New Roman"/>
                <w:sz w:val="20"/>
                <w:szCs w:val="20"/>
              </w:rPr>
            </w:pPr>
            <w:r w:rsidRPr="009A7CD7">
              <w:rPr>
                <w:rFonts w:ascii="Times New Roman" w:hAnsi="Times New Roman" w:cs="Times New Roman"/>
                <w:sz w:val="20"/>
                <w:szCs w:val="20"/>
              </w:rPr>
              <w:t xml:space="preserve">Identify the </w:t>
            </w:r>
            <w:r w:rsidR="001D720F" w:rsidRPr="009A7CD7">
              <w:rPr>
                <w:rFonts w:ascii="Times New Roman" w:hAnsi="Times New Roman" w:cs="Times New Roman"/>
                <w:sz w:val="20"/>
                <w:szCs w:val="20"/>
              </w:rPr>
              <w:t xml:space="preserve">ISO 4217 </w:t>
            </w:r>
            <w:r w:rsidRPr="009A7CD7">
              <w:rPr>
                <w:rFonts w:ascii="Times New Roman" w:hAnsi="Times New Roman" w:cs="Times New Roman"/>
                <w:sz w:val="20"/>
                <w:szCs w:val="20"/>
              </w:rPr>
              <w:t>alphabetic c</w:t>
            </w:r>
            <w:r w:rsidR="001D720F" w:rsidRPr="009A7CD7">
              <w:rPr>
                <w:rFonts w:ascii="Times New Roman" w:hAnsi="Times New Roman" w:cs="Times New Roman"/>
                <w:sz w:val="20"/>
                <w:szCs w:val="20"/>
              </w:rPr>
              <w:t>ode of the currency of the swap notional amount (only for currency swaps and</w:t>
            </w:r>
            <w:r w:rsidR="002E1445">
              <w:rPr>
                <w:rFonts w:ascii="Times New Roman" w:hAnsi="Times New Roman" w:cs="Times New Roman"/>
                <w:sz w:val="20"/>
                <w:szCs w:val="20"/>
              </w:rPr>
              <w:t xml:space="preserve"> currency and</w:t>
            </w:r>
            <w:r w:rsidR="001D720F" w:rsidRPr="009A7CD7">
              <w:rPr>
                <w:rFonts w:ascii="Times New Roman" w:hAnsi="Times New Roman" w:cs="Times New Roman"/>
                <w:sz w:val="20"/>
                <w:szCs w:val="20"/>
              </w:rPr>
              <w:t xml:space="preserve"> interest rate</w:t>
            </w:r>
            <w:r w:rsidR="002E1445">
              <w:rPr>
                <w:rFonts w:ascii="Times New Roman" w:hAnsi="Times New Roman" w:cs="Times New Roman"/>
                <w:sz w:val="20"/>
                <w:szCs w:val="20"/>
              </w:rPr>
              <w:t xml:space="preserve"> swaps</w:t>
            </w:r>
            <w:r w:rsidR="001D720F" w:rsidRPr="009A7CD7">
              <w:rPr>
                <w:rFonts w:ascii="Times New Roman" w:hAnsi="Times New Roman" w:cs="Times New Roman"/>
                <w:sz w:val="20"/>
                <w:szCs w:val="20"/>
              </w:rPr>
              <w:t>).</w:t>
            </w:r>
          </w:p>
        </w:tc>
      </w:tr>
      <w:tr w:rsidR="005031B9" w:rsidRPr="00CD728A" w14:paraId="310D74C7" w14:textId="77777777" w:rsidTr="009A7CD7">
        <w:trPr>
          <w:trHeight w:val="690"/>
        </w:trPr>
        <w:tc>
          <w:tcPr>
            <w:tcW w:w="1223" w:type="dxa"/>
            <w:hideMark/>
          </w:tcPr>
          <w:p w14:paraId="3F8D1D60" w14:textId="061CCC72" w:rsidR="00B63434" w:rsidRPr="00CD728A" w:rsidRDefault="007B5DAF" w:rsidP="009A7CD7">
            <w:pPr>
              <w:pStyle w:val="NoSpacing"/>
              <w:rPr>
                <w:rFonts w:ascii="Times New Roman" w:hAnsi="Times New Roman" w:cs="Times New Roman"/>
                <w:sz w:val="20"/>
                <w:szCs w:val="20"/>
              </w:rPr>
            </w:pPr>
            <w:r w:rsidRPr="009A7CD7">
              <w:rPr>
                <w:rFonts w:ascii="Times New Roman" w:hAnsi="Times New Roman" w:cs="Times New Roman"/>
                <w:sz w:val="20"/>
                <w:szCs w:val="20"/>
              </w:rPr>
              <w:t>C</w:t>
            </w:r>
            <w:r w:rsidR="002468EB" w:rsidRPr="009A7CD7">
              <w:rPr>
                <w:rFonts w:ascii="Times New Roman" w:hAnsi="Times New Roman" w:cs="Times New Roman"/>
                <w:sz w:val="20"/>
                <w:szCs w:val="20"/>
              </w:rPr>
              <w:t>0</w:t>
            </w:r>
            <w:r w:rsidR="00F04720">
              <w:rPr>
                <w:rFonts w:ascii="Times New Roman" w:hAnsi="Times New Roman" w:cs="Times New Roman"/>
                <w:sz w:val="20"/>
                <w:szCs w:val="20"/>
              </w:rPr>
              <w:t>43</w:t>
            </w:r>
            <w:r w:rsidR="00114662" w:rsidRPr="009A7CD7">
              <w:rPr>
                <w:rFonts w:ascii="Times New Roman" w:hAnsi="Times New Roman" w:cs="Times New Roman"/>
                <w:sz w:val="20"/>
                <w:szCs w:val="20"/>
              </w:rPr>
              <w:t>0</w:t>
            </w:r>
          </w:p>
          <w:p w14:paraId="7807C58D" w14:textId="7BDCAF56" w:rsidR="001D720F" w:rsidRPr="009A7CD7" w:rsidRDefault="00B63434" w:rsidP="009A7CD7">
            <w:pPr>
              <w:pStyle w:val="NoSpacing"/>
              <w:rPr>
                <w:rFonts w:ascii="Times New Roman" w:hAnsi="Times New Roman" w:cs="Times New Roman"/>
                <w:sz w:val="20"/>
                <w:szCs w:val="20"/>
              </w:rPr>
            </w:pPr>
            <w:r w:rsidRPr="00CD728A">
              <w:rPr>
                <w:rFonts w:ascii="Times New Roman" w:hAnsi="Times New Roman" w:cs="Times New Roman"/>
                <w:sz w:val="20"/>
                <w:szCs w:val="20"/>
              </w:rPr>
              <w:t>(A27)</w:t>
            </w:r>
          </w:p>
        </w:tc>
        <w:tc>
          <w:tcPr>
            <w:tcW w:w="2403" w:type="dxa"/>
            <w:hideMark/>
          </w:tcPr>
          <w:p w14:paraId="5D32A3D0" w14:textId="77777777" w:rsidR="001D720F" w:rsidRPr="009A7CD7" w:rsidRDefault="001D720F">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Maturity date</w:t>
            </w:r>
          </w:p>
        </w:tc>
        <w:tc>
          <w:tcPr>
            <w:tcW w:w="5696" w:type="dxa"/>
            <w:hideMark/>
          </w:tcPr>
          <w:p w14:paraId="7AC34A7C" w14:textId="07EF5957" w:rsidR="00C0282D" w:rsidRPr="009A7CD7" w:rsidRDefault="008A4869">
            <w:pPr>
              <w:spacing w:after="200" w:line="276" w:lineRule="auto"/>
              <w:rPr>
                <w:rFonts w:ascii="Times New Roman" w:hAnsi="Times New Roman" w:cs="Times New Roman"/>
                <w:sz w:val="20"/>
                <w:szCs w:val="20"/>
              </w:rPr>
            </w:pPr>
            <w:r w:rsidRPr="009A7CD7">
              <w:rPr>
                <w:rFonts w:ascii="Times New Roman" w:hAnsi="Times New Roman" w:cs="Times New Roman"/>
                <w:sz w:val="20"/>
                <w:szCs w:val="20"/>
              </w:rPr>
              <w:t>Identify the c</w:t>
            </w:r>
            <w:r w:rsidR="001D720F" w:rsidRPr="009A7CD7">
              <w:rPr>
                <w:rFonts w:ascii="Times New Roman" w:hAnsi="Times New Roman" w:cs="Times New Roman"/>
                <w:sz w:val="20"/>
                <w:szCs w:val="20"/>
              </w:rPr>
              <w:t xml:space="preserve">ontractually defined </w:t>
            </w:r>
            <w:r w:rsidR="00653EA8" w:rsidRPr="009A7CD7">
              <w:rPr>
                <w:rFonts w:ascii="Times New Roman" w:hAnsi="Times New Roman" w:cs="Times New Roman"/>
                <w:sz w:val="20"/>
                <w:szCs w:val="20"/>
              </w:rPr>
              <w:t>ISO 8601 (</w:t>
            </w:r>
            <w:proofErr w:type="spellStart"/>
            <w:r w:rsidR="00653EA8" w:rsidRPr="009A7CD7">
              <w:rPr>
                <w:rFonts w:ascii="Times New Roman" w:hAnsi="Times New Roman" w:cs="Times New Roman"/>
                <w:sz w:val="20"/>
                <w:szCs w:val="20"/>
              </w:rPr>
              <w:t>yyyy</w:t>
            </w:r>
            <w:proofErr w:type="spellEnd"/>
            <w:r w:rsidR="00653EA8" w:rsidRPr="009A7CD7">
              <w:rPr>
                <w:rFonts w:ascii="Times New Roman" w:hAnsi="Times New Roman" w:cs="Times New Roman"/>
                <w:sz w:val="20"/>
                <w:szCs w:val="20"/>
              </w:rPr>
              <w:t>-mm-</w:t>
            </w:r>
            <w:proofErr w:type="spellStart"/>
            <w:r w:rsidR="00653EA8" w:rsidRPr="009A7CD7">
              <w:rPr>
                <w:rFonts w:ascii="Times New Roman" w:hAnsi="Times New Roman" w:cs="Times New Roman"/>
                <w:sz w:val="20"/>
                <w:szCs w:val="20"/>
              </w:rPr>
              <w:t>dd</w:t>
            </w:r>
            <w:proofErr w:type="spellEnd"/>
            <w:r w:rsidR="00653EA8" w:rsidRPr="009A7CD7">
              <w:rPr>
                <w:rFonts w:ascii="Times New Roman" w:hAnsi="Times New Roman" w:cs="Times New Roman"/>
                <w:sz w:val="20"/>
                <w:szCs w:val="20"/>
              </w:rPr>
              <w:t xml:space="preserve">) </w:t>
            </w:r>
            <w:r w:rsidRPr="009A7CD7">
              <w:rPr>
                <w:rFonts w:ascii="Times New Roman" w:hAnsi="Times New Roman" w:cs="Times New Roman"/>
                <w:sz w:val="20"/>
                <w:szCs w:val="20"/>
              </w:rPr>
              <w:t xml:space="preserve">code </w:t>
            </w:r>
            <w:r w:rsidR="00653EA8" w:rsidRPr="009A7CD7">
              <w:rPr>
                <w:rFonts w:ascii="Times New Roman" w:hAnsi="Times New Roman" w:cs="Times New Roman"/>
                <w:sz w:val="20"/>
                <w:szCs w:val="20"/>
              </w:rPr>
              <w:t xml:space="preserve">of the </w:t>
            </w:r>
            <w:r w:rsidR="001D720F" w:rsidRPr="009A7CD7">
              <w:rPr>
                <w:rFonts w:ascii="Times New Roman" w:hAnsi="Times New Roman" w:cs="Times New Roman"/>
                <w:sz w:val="20"/>
                <w:szCs w:val="20"/>
              </w:rPr>
              <w:t>date of close of the derivative contract, whether at maturity date, expiring date for options (European or American), etc.</w:t>
            </w:r>
          </w:p>
        </w:tc>
      </w:tr>
    </w:tbl>
    <w:p w14:paraId="0FFDE7BA" w14:textId="77777777" w:rsidR="00BB7862" w:rsidRPr="009A7CD7" w:rsidRDefault="00BB7862">
      <w:pPr>
        <w:rPr>
          <w:rFonts w:ascii="Times New Roman" w:hAnsi="Times New Roman" w:cs="Times New Roman"/>
          <w:sz w:val="20"/>
          <w:szCs w:val="20"/>
        </w:rPr>
      </w:pPr>
    </w:p>
    <w:sectPr w:rsidR="00BB7862" w:rsidRPr="009A7C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5694" w15:done="0"/>
  <w15:commentEx w15:paraId="6D3C64EC" w15:done="0"/>
  <w15:commentEx w15:paraId="40F8A6EC" w15:done="0"/>
  <w15:commentEx w15:paraId="1E2888DF" w15:done="0"/>
  <w15:commentEx w15:paraId="1417A463" w15:done="0"/>
  <w15:commentEx w15:paraId="6A0A277B" w15:done="0"/>
  <w15:commentEx w15:paraId="22997865" w15:done="0"/>
  <w15:commentEx w15:paraId="74AC84F1" w15:done="0"/>
  <w15:commentEx w15:paraId="197511FB" w15:done="0"/>
  <w15:commentEx w15:paraId="3B3F8A8C" w15:done="0"/>
  <w15:commentEx w15:paraId="0FB2F7D3" w15:done="0"/>
  <w15:commentEx w15:paraId="5FDA20C2" w15:done="0"/>
  <w15:commentEx w15:paraId="4E279AC7" w15:done="0"/>
  <w15:commentEx w15:paraId="60699823" w15:done="0"/>
  <w15:commentEx w15:paraId="4DFE5A5E" w15:done="0"/>
  <w15:commentEx w15:paraId="31DDB851" w15:done="0"/>
  <w15:commentEx w15:paraId="21F4D20C" w15:done="0"/>
  <w15:commentEx w15:paraId="482AC8F0" w15:done="0"/>
  <w15:commentEx w15:paraId="2C6B69F8" w15:done="0"/>
  <w15:commentEx w15:paraId="2FCD0D36" w15:done="0"/>
  <w15:commentEx w15:paraId="68809A58" w15:done="0"/>
  <w15:commentEx w15:paraId="28AE17FC" w15:done="0"/>
  <w15:commentEx w15:paraId="39DAD53F" w15:done="0"/>
  <w15:commentEx w15:paraId="1B339C4B" w15:done="0"/>
  <w15:commentEx w15:paraId="25FFAAE3" w15:done="0"/>
  <w15:commentEx w15:paraId="5C4B7E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B783CC2"/>
    <w:multiLevelType w:val="hybridMultilevel"/>
    <w:tmpl w:val="6DEA280C"/>
    <w:lvl w:ilvl="0" w:tplc="37CE2BCA">
      <w:start w:val="19"/>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103901CD"/>
    <w:multiLevelType w:val="hybridMultilevel"/>
    <w:tmpl w:val="D96C8608"/>
    <w:lvl w:ilvl="0" w:tplc="EB9C5080">
      <w:start w:val="19"/>
      <w:numFmt w:val="bullet"/>
      <w:lvlText w:val="-"/>
      <w:lvlJc w:val="left"/>
      <w:pPr>
        <w:ind w:left="465" w:hanging="360"/>
      </w:pPr>
      <w:rPr>
        <w:rFonts w:ascii="Calibri" w:eastAsiaTheme="minorHAnsi" w:hAnsi="Calibri" w:cs="Calibri"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3">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961143"/>
    <w:multiLevelType w:val="hybridMultilevel"/>
    <w:tmpl w:val="51A48EC8"/>
    <w:lvl w:ilvl="0" w:tplc="685ACCAA">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A34692B"/>
    <w:multiLevelType w:val="hybridMultilevel"/>
    <w:tmpl w:val="AEE4CCE8"/>
    <w:lvl w:ilvl="0" w:tplc="2BD02CC4">
      <w:start w:val="4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C1B6F60"/>
    <w:multiLevelType w:val="hybridMultilevel"/>
    <w:tmpl w:val="CDEC4E6C"/>
    <w:lvl w:ilvl="0" w:tplc="EDDA52B2">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572088B"/>
    <w:multiLevelType w:val="hybridMultilevel"/>
    <w:tmpl w:val="7A16102E"/>
    <w:lvl w:ilvl="0" w:tplc="0218B858">
      <w:start w:val="19"/>
      <w:numFmt w:val="bullet"/>
      <w:lvlText w:val="-"/>
      <w:lvlJc w:val="left"/>
      <w:pPr>
        <w:ind w:left="360" w:firstLine="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8"/>
  </w:num>
  <w:num w:numId="6">
    <w:abstractNumId w:val="6"/>
  </w:num>
  <w:num w:numId="7">
    <w:abstractNumId w:val="0"/>
  </w:num>
  <w:num w:numId="8">
    <w:abstractNumId w:val="9"/>
  </w:num>
  <w:num w:numId="9">
    <w:abstractNumId w:val="3"/>
  </w:num>
  <w:num w:numId="10">
    <w:abstractNumId w:val="10"/>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
    <w15:presenceInfo w15:providerId="None" w15:userId="Mig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2A1B"/>
    <w:rsid w:val="00036A6C"/>
    <w:rsid w:val="00047734"/>
    <w:rsid w:val="00057ABC"/>
    <w:rsid w:val="00061174"/>
    <w:rsid w:val="000678D4"/>
    <w:rsid w:val="00072A8B"/>
    <w:rsid w:val="000940EB"/>
    <w:rsid w:val="000D145F"/>
    <w:rsid w:val="000D3A19"/>
    <w:rsid w:val="000D7EDD"/>
    <w:rsid w:val="000E18BF"/>
    <w:rsid w:val="000E2680"/>
    <w:rsid w:val="001012BF"/>
    <w:rsid w:val="001112A9"/>
    <w:rsid w:val="00114662"/>
    <w:rsid w:val="00120A57"/>
    <w:rsid w:val="00135EF3"/>
    <w:rsid w:val="00144293"/>
    <w:rsid w:val="001442E3"/>
    <w:rsid w:val="00145157"/>
    <w:rsid w:val="00162680"/>
    <w:rsid w:val="00175D0D"/>
    <w:rsid w:val="00184D4C"/>
    <w:rsid w:val="00185685"/>
    <w:rsid w:val="00185B67"/>
    <w:rsid w:val="00191C5C"/>
    <w:rsid w:val="00197387"/>
    <w:rsid w:val="001A078A"/>
    <w:rsid w:val="001A4A7B"/>
    <w:rsid w:val="001A7359"/>
    <w:rsid w:val="001A7774"/>
    <w:rsid w:val="001D0497"/>
    <w:rsid w:val="001D71BB"/>
    <w:rsid w:val="001D720F"/>
    <w:rsid w:val="001E19AB"/>
    <w:rsid w:val="001E6FAD"/>
    <w:rsid w:val="001E7BBE"/>
    <w:rsid w:val="00211FC6"/>
    <w:rsid w:val="00215BF6"/>
    <w:rsid w:val="00222791"/>
    <w:rsid w:val="0022331A"/>
    <w:rsid w:val="00244AB6"/>
    <w:rsid w:val="002468EB"/>
    <w:rsid w:val="00251F87"/>
    <w:rsid w:val="00253F31"/>
    <w:rsid w:val="00260572"/>
    <w:rsid w:val="00266968"/>
    <w:rsid w:val="002670AD"/>
    <w:rsid w:val="0028170A"/>
    <w:rsid w:val="00282528"/>
    <w:rsid w:val="00282D9A"/>
    <w:rsid w:val="00283F6C"/>
    <w:rsid w:val="002841D1"/>
    <w:rsid w:val="002860B6"/>
    <w:rsid w:val="002939D6"/>
    <w:rsid w:val="002A008D"/>
    <w:rsid w:val="002A12F6"/>
    <w:rsid w:val="002A578E"/>
    <w:rsid w:val="002D0C74"/>
    <w:rsid w:val="002E1445"/>
    <w:rsid w:val="00305E4A"/>
    <w:rsid w:val="0031661F"/>
    <w:rsid w:val="003175F0"/>
    <w:rsid w:val="00320345"/>
    <w:rsid w:val="00321C67"/>
    <w:rsid w:val="003264A9"/>
    <w:rsid w:val="0034000D"/>
    <w:rsid w:val="00344250"/>
    <w:rsid w:val="00350003"/>
    <w:rsid w:val="00360AA8"/>
    <w:rsid w:val="00373D0F"/>
    <w:rsid w:val="003814BE"/>
    <w:rsid w:val="00386AD3"/>
    <w:rsid w:val="003911E9"/>
    <w:rsid w:val="00394670"/>
    <w:rsid w:val="003A5CA8"/>
    <w:rsid w:val="003C122F"/>
    <w:rsid w:val="003D149B"/>
    <w:rsid w:val="003F1BFA"/>
    <w:rsid w:val="00400866"/>
    <w:rsid w:val="00404B62"/>
    <w:rsid w:val="00407D6B"/>
    <w:rsid w:val="00431AB7"/>
    <w:rsid w:val="004345B9"/>
    <w:rsid w:val="004360A1"/>
    <w:rsid w:val="0044654B"/>
    <w:rsid w:val="00446709"/>
    <w:rsid w:val="00447771"/>
    <w:rsid w:val="004516AF"/>
    <w:rsid w:val="004608B1"/>
    <w:rsid w:val="00462646"/>
    <w:rsid w:val="00474356"/>
    <w:rsid w:val="00484FC7"/>
    <w:rsid w:val="0049156F"/>
    <w:rsid w:val="004A449C"/>
    <w:rsid w:val="004A7D23"/>
    <w:rsid w:val="004C2105"/>
    <w:rsid w:val="004E4571"/>
    <w:rsid w:val="004F1E99"/>
    <w:rsid w:val="00501221"/>
    <w:rsid w:val="005031B9"/>
    <w:rsid w:val="00503A7D"/>
    <w:rsid w:val="005234E2"/>
    <w:rsid w:val="00524B63"/>
    <w:rsid w:val="005267BB"/>
    <w:rsid w:val="00537097"/>
    <w:rsid w:val="00542C54"/>
    <w:rsid w:val="00551186"/>
    <w:rsid w:val="00570F09"/>
    <w:rsid w:val="00581DCF"/>
    <w:rsid w:val="00585B42"/>
    <w:rsid w:val="00592BCE"/>
    <w:rsid w:val="00594C57"/>
    <w:rsid w:val="005D735F"/>
    <w:rsid w:val="005F466F"/>
    <w:rsid w:val="00605317"/>
    <w:rsid w:val="0062623F"/>
    <w:rsid w:val="00636680"/>
    <w:rsid w:val="006369F8"/>
    <w:rsid w:val="00653EA8"/>
    <w:rsid w:val="00655171"/>
    <w:rsid w:val="00657890"/>
    <w:rsid w:val="00662C81"/>
    <w:rsid w:val="00671642"/>
    <w:rsid w:val="00672975"/>
    <w:rsid w:val="006863B3"/>
    <w:rsid w:val="00696823"/>
    <w:rsid w:val="006972B0"/>
    <w:rsid w:val="006B63DE"/>
    <w:rsid w:val="006D686C"/>
    <w:rsid w:val="006E718D"/>
    <w:rsid w:val="007145B1"/>
    <w:rsid w:val="00734528"/>
    <w:rsid w:val="007450F6"/>
    <w:rsid w:val="0077359B"/>
    <w:rsid w:val="007774D4"/>
    <w:rsid w:val="007A49DC"/>
    <w:rsid w:val="007B01C1"/>
    <w:rsid w:val="007B1CE2"/>
    <w:rsid w:val="007B5DAF"/>
    <w:rsid w:val="007C0F4C"/>
    <w:rsid w:val="007D731C"/>
    <w:rsid w:val="007E0F99"/>
    <w:rsid w:val="007E4468"/>
    <w:rsid w:val="0080252A"/>
    <w:rsid w:val="00811693"/>
    <w:rsid w:val="00814841"/>
    <w:rsid w:val="00821066"/>
    <w:rsid w:val="008313BB"/>
    <w:rsid w:val="008430A6"/>
    <w:rsid w:val="00854FAD"/>
    <w:rsid w:val="0086218F"/>
    <w:rsid w:val="00863047"/>
    <w:rsid w:val="008A0256"/>
    <w:rsid w:val="008A4869"/>
    <w:rsid w:val="008A7D0A"/>
    <w:rsid w:val="008C2DC9"/>
    <w:rsid w:val="008C5D61"/>
    <w:rsid w:val="008D093F"/>
    <w:rsid w:val="008E3052"/>
    <w:rsid w:val="008F6629"/>
    <w:rsid w:val="00914084"/>
    <w:rsid w:val="00915D77"/>
    <w:rsid w:val="009216AE"/>
    <w:rsid w:val="0093032C"/>
    <w:rsid w:val="00934249"/>
    <w:rsid w:val="009350D6"/>
    <w:rsid w:val="00976870"/>
    <w:rsid w:val="00987A1F"/>
    <w:rsid w:val="009A6BBA"/>
    <w:rsid w:val="009A7CD7"/>
    <w:rsid w:val="009B1C0C"/>
    <w:rsid w:val="009B3852"/>
    <w:rsid w:val="009C1618"/>
    <w:rsid w:val="009C40DD"/>
    <w:rsid w:val="009D29D2"/>
    <w:rsid w:val="009E4137"/>
    <w:rsid w:val="009F7E97"/>
    <w:rsid w:val="00A0704D"/>
    <w:rsid w:val="00A16F09"/>
    <w:rsid w:val="00A2140F"/>
    <w:rsid w:val="00A2366E"/>
    <w:rsid w:val="00A421B7"/>
    <w:rsid w:val="00A60800"/>
    <w:rsid w:val="00A730C7"/>
    <w:rsid w:val="00A9005C"/>
    <w:rsid w:val="00A92171"/>
    <w:rsid w:val="00A9427A"/>
    <w:rsid w:val="00AB2E2F"/>
    <w:rsid w:val="00AB401E"/>
    <w:rsid w:val="00AC2627"/>
    <w:rsid w:val="00AD2A1B"/>
    <w:rsid w:val="00AD3A0B"/>
    <w:rsid w:val="00AE1223"/>
    <w:rsid w:val="00AE747A"/>
    <w:rsid w:val="00B14863"/>
    <w:rsid w:val="00B35BEE"/>
    <w:rsid w:val="00B4204A"/>
    <w:rsid w:val="00B44437"/>
    <w:rsid w:val="00B52DC2"/>
    <w:rsid w:val="00B62F9C"/>
    <w:rsid w:val="00B63434"/>
    <w:rsid w:val="00B65483"/>
    <w:rsid w:val="00B93FB6"/>
    <w:rsid w:val="00B96F66"/>
    <w:rsid w:val="00BA12FB"/>
    <w:rsid w:val="00BA6509"/>
    <w:rsid w:val="00BB1757"/>
    <w:rsid w:val="00BB1F69"/>
    <w:rsid w:val="00BB7862"/>
    <w:rsid w:val="00BC1CCF"/>
    <w:rsid w:val="00BC709A"/>
    <w:rsid w:val="00C0282D"/>
    <w:rsid w:val="00C04721"/>
    <w:rsid w:val="00C04AD4"/>
    <w:rsid w:val="00C12E08"/>
    <w:rsid w:val="00C3082A"/>
    <w:rsid w:val="00C57D09"/>
    <w:rsid w:val="00C80E0B"/>
    <w:rsid w:val="00C827A3"/>
    <w:rsid w:val="00C968BA"/>
    <w:rsid w:val="00C96DCD"/>
    <w:rsid w:val="00CA3BAF"/>
    <w:rsid w:val="00CB1AF3"/>
    <w:rsid w:val="00CB56D5"/>
    <w:rsid w:val="00CB7A28"/>
    <w:rsid w:val="00CC3710"/>
    <w:rsid w:val="00CC5AD7"/>
    <w:rsid w:val="00CD060E"/>
    <w:rsid w:val="00CD125A"/>
    <w:rsid w:val="00CD728A"/>
    <w:rsid w:val="00CE00BC"/>
    <w:rsid w:val="00CE1363"/>
    <w:rsid w:val="00CF1D3B"/>
    <w:rsid w:val="00D255DB"/>
    <w:rsid w:val="00D37DFC"/>
    <w:rsid w:val="00D4396B"/>
    <w:rsid w:val="00D44326"/>
    <w:rsid w:val="00D53391"/>
    <w:rsid w:val="00D54441"/>
    <w:rsid w:val="00D56C74"/>
    <w:rsid w:val="00D60FBD"/>
    <w:rsid w:val="00D64BD7"/>
    <w:rsid w:val="00D80685"/>
    <w:rsid w:val="00DB4483"/>
    <w:rsid w:val="00DC7492"/>
    <w:rsid w:val="00E01AFD"/>
    <w:rsid w:val="00E05C65"/>
    <w:rsid w:val="00E13DB0"/>
    <w:rsid w:val="00E25133"/>
    <w:rsid w:val="00E27D0D"/>
    <w:rsid w:val="00E31240"/>
    <w:rsid w:val="00E32142"/>
    <w:rsid w:val="00E5012B"/>
    <w:rsid w:val="00E566EB"/>
    <w:rsid w:val="00E648DA"/>
    <w:rsid w:val="00E67697"/>
    <w:rsid w:val="00E779C3"/>
    <w:rsid w:val="00EB156A"/>
    <w:rsid w:val="00EB633C"/>
    <w:rsid w:val="00EB7836"/>
    <w:rsid w:val="00EC73F8"/>
    <w:rsid w:val="00EF6BF3"/>
    <w:rsid w:val="00F0185A"/>
    <w:rsid w:val="00F02B25"/>
    <w:rsid w:val="00F04720"/>
    <w:rsid w:val="00F0680A"/>
    <w:rsid w:val="00F178D7"/>
    <w:rsid w:val="00F2059B"/>
    <w:rsid w:val="00F2409D"/>
    <w:rsid w:val="00F250EE"/>
    <w:rsid w:val="00F2513D"/>
    <w:rsid w:val="00F310C0"/>
    <w:rsid w:val="00F324E8"/>
    <w:rsid w:val="00F37BD4"/>
    <w:rsid w:val="00F46922"/>
    <w:rsid w:val="00F50DDE"/>
    <w:rsid w:val="00F61770"/>
    <w:rsid w:val="00F7463E"/>
    <w:rsid w:val="00F902B5"/>
    <w:rsid w:val="00F95FB1"/>
    <w:rsid w:val="00FA0F4D"/>
    <w:rsid w:val="00FA2496"/>
    <w:rsid w:val="00FC00FD"/>
    <w:rsid w:val="00FC39F0"/>
    <w:rsid w:val="00FC6002"/>
    <w:rsid w:val="00FC69EF"/>
    <w:rsid w:val="00FD0DAC"/>
    <w:rsid w:val="00FD49CD"/>
    <w:rsid w:val="00FE3A78"/>
    <w:rsid w:val="00FE50E7"/>
    <w:rsid w:val="00FF44F1"/>
    <w:rsid w:val="00FF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 w:type="character" w:styleId="Hyperlink">
    <w:name w:val="Hyperlink"/>
    <w:basedOn w:val="DefaultParagraphFont"/>
    <w:uiPriority w:val="99"/>
    <w:unhideWhenUsed/>
    <w:rsid w:val="00636680"/>
    <w:rPr>
      <w:color w:val="0000FF"/>
      <w:u w:val="single"/>
    </w:rPr>
  </w:style>
  <w:style w:type="paragraph" w:styleId="FootnoteText">
    <w:name w:val="footnote text"/>
    <w:basedOn w:val="Normal"/>
    <w:link w:val="FootnoteTextChar"/>
    <w:rsid w:val="00636680"/>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636680"/>
    <w:rPr>
      <w:rFonts w:ascii="Arial" w:eastAsia="Cambria"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 w:type="character" w:styleId="Hyperlink">
    <w:name w:val="Hyperlink"/>
    <w:basedOn w:val="DefaultParagraphFont"/>
    <w:uiPriority w:val="99"/>
    <w:unhideWhenUsed/>
    <w:rsid w:val="00636680"/>
    <w:rPr>
      <w:color w:val="0000FF"/>
      <w:u w:val="single"/>
    </w:rPr>
  </w:style>
  <w:style w:type="paragraph" w:styleId="FootnoteText">
    <w:name w:val="footnote text"/>
    <w:basedOn w:val="Normal"/>
    <w:link w:val="FootnoteTextChar"/>
    <w:rsid w:val="00636680"/>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636680"/>
    <w:rPr>
      <w:rFonts w:ascii="Arial" w:eastAsia="Cambria"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671">
      <w:bodyDiv w:val="1"/>
      <w:marLeft w:val="0"/>
      <w:marRight w:val="0"/>
      <w:marTop w:val="0"/>
      <w:marBottom w:val="0"/>
      <w:divBdr>
        <w:top w:val="none" w:sz="0" w:space="0" w:color="auto"/>
        <w:left w:val="none" w:sz="0" w:space="0" w:color="auto"/>
        <w:bottom w:val="none" w:sz="0" w:space="0" w:color="auto"/>
        <w:right w:val="none" w:sz="0" w:space="0" w:color="auto"/>
      </w:divBdr>
    </w:div>
    <w:div w:id="670521239">
      <w:bodyDiv w:val="1"/>
      <w:marLeft w:val="0"/>
      <w:marRight w:val="0"/>
      <w:marTop w:val="0"/>
      <w:marBottom w:val="0"/>
      <w:divBdr>
        <w:top w:val="none" w:sz="0" w:space="0" w:color="auto"/>
        <w:left w:val="none" w:sz="0" w:space="0" w:color="auto"/>
        <w:bottom w:val="none" w:sz="0" w:space="0" w:color="auto"/>
        <w:right w:val="none" w:sz="0" w:space="0" w:color="auto"/>
      </w:divBdr>
    </w:div>
    <w:div w:id="12566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3AD06-3F16-4F4D-AFA0-EFCE5712D2E5}">
  <ds:schemaRefs/>
</ds:datastoreItem>
</file>

<file path=customXml/itemProps2.xml><?xml version="1.0" encoding="utf-8"?>
<ds:datastoreItem xmlns:ds="http://schemas.openxmlformats.org/officeDocument/2006/customXml" ds:itemID="{C96C823A-AC6B-458A-8C8A-24CA0624E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3296</Words>
  <Characters>18788</Characters>
  <Application>Microsoft Office Word</Application>
  <DocSecurity>0</DocSecurity>
  <Lines>156</Lines>
  <Paragraphs>44</Paragraphs>
  <ScaleCrop>false</ScaleCrop>
  <Company/>
  <LinksUpToDate>false</LinksUpToDate>
  <CharactersWithSpaces>22040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2015-07-02T23:23:00Z</dcterms:created>
  <dcterms:modified xsi:type="dcterms:W3CDTF">2015-08-05T15:04:00Z</dcterms:modified>
</cp:coreProperties>
</file>